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4F327C" w14:textId="77777777" w:rsidR="00A01417" w:rsidRPr="00B03CA8" w:rsidRDefault="00A01417">
      <w:pPr>
        <w:pStyle w:val="BodyText2"/>
      </w:pPr>
    </w:p>
    <w:p w14:paraId="3F50B85B" w14:textId="724BBEFE" w:rsidR="00A01417" w:rsidRPr="00B03CA8" w:rsidRDefault="00A01417">
      <w:pPr>
        <w:pStyle w:val="BodyText2"/>
        <w:rPr>
          <w:i/>
          <w:iCs/>
        </w:rPr>
      </w:pPr>
      <w:r w:rsidRPr="00B03CA8">
        <w:rPr>
          <w:i/>
          <w:iCs/>
          <w:sz w:val="40"/>
        </w:rPr>
        <w:t>STCP 17-</w:t>
      </w:r>
      <w:ins w:id="0" w:author="Kat Higby [NESO]" w:date="2025-10-21T15:16:00Z" w16du:dateUtc="2025-10-21T14:16:00Z">
        <w:r w:rsidR="003F5815">
          <w:rPr>
            <w:i/>
            <w:iCs/>
            <w:sz w:val="40"/>
          </w:rPr>
          <w:t>2</w:t>
        </w:r>
      </w:ins>
      <w:del w:id="1" w:author="Kat Higby [NESO]" w:date="2025-10-21T15:16:00Z" w16du:dateUtc="2025-10-21T14:16:00Z">
        <w:r w:rsidR="0000767B" w:rsidDel="003F5815">
          <w:rPr>
            <w:i/>
            <w:iCs/>
            <w:sz w:val="40"/>
          </w:rPr>
          <w:delText>X</w:delText>
        </w:r>
      </w:del>
      <w:r w:rsidRPr="00B03CA8">
        <w:rPr>
          <w:i/>
          <w:iCs/>
          <w:sz w:val="40"/>
        </w:rPr>
        <w:t xml:space="preserve"> Issue 00</w:t>
      </w:r>
      <w:r w:rsidR="0000767B">
        <w:rPr>
          <w:i/>
          <w:iCs/>
          <w:sz w:val="40"/>
        </w:rPr>
        <w:t>1</w:t>
      </w:r>
      <w:r w:rsidRPr="00B03CA8">
        <w:rPr>
          <w:i/>
          <w:iCs/>
          <w:sz w:val="40"/>
        </w:rPr>
        <w:t xml:space="preserve"> </w:t>
      </w:r>
      <w:r w:rsidR="00906566">
        <w:rPr>
          <w:i/>
          <w:iCs/>
          <w:sz w:val="40"/>
        </w:rPr>
        <w:t>Network Service</w:t>
      </w:r>
      <w:r w:rsidR="00D3009C">
        <w:rPr>
          <w:i/>
          <w:iCs/>
          <w:sz w:val="40"/>
        </w:rPr>
        <w:t>s</w:t>
      </w:r>
      <w:r w:rsidR="00906566">
        <w:rPr>
          <w:i/>
          <w:iCs/>
          <w:sz w:val="40"/>
        </w:rPr>
        <w:t xml:space="preserve"> </w:t>
      </w:r>
      <w:r w:rsidRPr="00B03CA8">
        <w:rPr>
          <w:i/>
          <w:iCs/>
          <w:sz w:val="40"/>
        </w:rPr>
        <w:t>Feasibility Stud</w:t>
      </w:r>
      <w:r w:rsidR="00906566">
        <w:rPr>
          <w:i/>
          <w:iCs/>
          <w:sz w:val="40"/>
        </w:rPr>
        <w:t>ies</w:t>
      </w:r>
    </w:p>
    <w:p w14:paraId="16BD57E6" w14:textId="77777777" w:rsidR="00A01417" w:rsidRPr="00B03CA8" w:rsidRDefault="00A01417"/>
    <w:p w14:paraId="78E1C80D" w14:textId="77777777" w:rsidR="00A01417" w:rsidRPr="00B03CA8" w:rsidRDefault="00A01417">
      <w:pPr>
        <w:rPr>
          <w:b/>
          <w:sz w:val="24"/>
        </w:rPr>
      </w:pPr>
      <w:r w:rsidRPr="00B03CA8">
        <w:rPr>
          <w:b/>
          <w:sz w:val="24"/>
        </w:rPr>
        <w:t>STC Procedure Document Authorisation</w:t>
      </w:r>
    </w:p>
    <w:p w14:paraId="08C48F17" w14:textId="77777777" w:rsidR="00A01417" w:rsidRPr="00B03CA8" w:rsidRDefault="00A01417">
      <w:pPr>
        <w:rPr>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B03CA8" w:rsidRPr="00B03CA8" w14:paraId="2EBEFA91" w14:textId="77777777">
        <w:tc>
          <w:tcPr>
            <w:tcW w:w="2518" w:type="dxa"/>
          </w:tcPr>
          <w:p w14:paraId="77B21C46" w14:textId="77777777" w:rsidR="00A01417" w:rsidRPr="000C7DD7" w:rsidRDefault="0030426C">
            <w:pPr>
              <w:spacing w:before="120"/>
              <w:jc w:val="center"/>
              <w:rPr>
                <w:b/>
              </w:rPr>
            </w:pPr>
            <w:r w:rsidRPr="000C7DD7">
              <w:rPr>
                <w:b/>
              </w:rPr>
              <w:t>Party</w:t>
            </w:r>
          </w:p>
        </w:tc>
        <w:tc>
          <w:tcPr>
            <w:tcW w:w="2126" w:type="dxa"/>
          </w:tcPr>
          <w:p w14:paraId="06F3AF1B" w14:textId="77777777" w:rsidR="00A01417" w:rsidRPr="000C7DD7" w:rsidRDefault="00A01417">
            <w:pPr>
              <w:spacing w:before="120"/>
              <w:jc w:val="center"/>
              <w:rPr>
                <w:b/>
              </w:rPr>
            </w:pPr>
            <w:r w:rsidRPr="000C7DD7">
              <w:rPr>
                <w:b/>
              </w:rPr>
              <w:t>Name of Party Representative</w:t>
            </w:r>
          </w:p>
        </w:tc>
        <w:tc>
          <w:tcPr>
            <w:tcW w:w="2552" w:type="dxa"/>
          </w:tcPr>
          <w:p w14:paraId="4D915415" w14:textId="77777777" w:rsidR="00A01417" w:rsidRPr="000C7DD7" w:rsidRDefault="00A01417">
            <w:pPr>
              <w:spacing w:before="120"/>
              <w:jc w:val="center"/>
              <w:rPr>
                <w:b/>
              </w:rPr>
            </w:pPr>
            <w:r w:rsidRPr="000C7DD7">
              <w:rPr>
                <w:b/>
              </w:rPr>
              <w:t>Signature</w:t>
            </w:r>
          </w:p>
        </w:tc>
        <w:tc>
          <w:tcPr>
            <w:tcW w:w="1276" w:type="dxa"/>
          </w:tcPr>
          <w:p w14:paraId="5B538916" w14:textId="77777777" w:rsidR="00A01417" w:rsidRPr="000C7DD7" w:rsidRDefault="00A01417">
            <w:pPr>
              <w:spacing w:before="120"/>
              <w:jc w:val="center"/>
              <w:rPr>
                <w:b/>
              </w:rPr>
            </w:pPr>
            <w:r w:rsidRPr="000C7DD7">
              <w:rPr>
                <w:b/>
              </w:rPr>
              <w:t>Date</w:t>
            </w:r>
          </w:p>
        </w:tc>
      </w:tr>
      <w:tr w:rsidR="00B03CA8" w:rsidRPr="00B03CA8" w14:paraId="5C7F1470" w14:textId="77777777">
        <w:trPr>
          <w:trHeight w:val="840"/>
        </w:trPr>
        <w:tc>
          <w:tcPr>
            <w:tcW w:w="2518" w:type="dxa"/>
          </w:tcPr>
          <w:p w14:paraId="6F9F63E4" w14:textId="0DF2FD6F" w:rsidR="004D1A9C" w:rsidRPr="00B03CA8" w:rsidRDefault="0091757F" w:rsidP="004D1A9C">
            <w:pPr>
              <w:spacing w:before="120"/>
              <w:rPr>
                <w:sz w:val="22"/>
                <w:lang w:eastAsia="en-GB"/>
              </w:rPr>
            </w:pPr>
            <w:r w:rsidRPr="00B03CA8">
              <w:rPr>
                <w:sz w:val="22"/>
                <w:lang w:eastAsia="en-GB"/>
              </w:rPr>
              <w:t>The Company</w:t>
            </w:r>
          </w:p>
        </w:tc>
        <w:tc>
          <w:tcPr>
            <w:tcW w:w="2126" w:type="dxa"/>
          </w:tcPr>
          <w:p w14:paraId="50C80C27" w14:textId="77777777" w:rsidR="004D1A9C" w:rsidRPr="000C7DD7" w:rsidRDefault="004D1A9C">
            <w:pPr>
              <w:spacing w:before="120"/>
            </w:pPr>
          </w:p>
        </w:tc>
        <w:tc>
          <w:tcPr>
            <w:tcW w:w="2552" w:type="dxa"/>
          </w:tcPr>
          <w:p w14:paraId="2587046B" w14:textId="77777777" w:rsidR="004D1A9C" w:rsidRPr="000C7DD7" w:rsidRDefault="004D1A9C"/>
        </w:tc>
        <w:tc>
          <w:tcPr>
            <w:tcW w:w="1276" w:type="dxa"/>
          </w:tcPr>
          <w:p w14:paraId="47C144F4" w14:textId="77777777" w:rsidR="004D1A9C" w:rsidRPr="000C7DD7" w:rsidRDefault="004D1A9C"/>
        </w:tc>
      </w:tr>
      <w:tr w:rsidR="00B03CA8" w:rsidRPr="00B03CA8" w14:paraId="66807B69" w14:textId="77777777">
        <w:trPr>
          <w:trHeight w:val="840"/>
        </w:trPr>
        <w:tc>
          <w:tcPr>
            <w:tcW w:w="2518" w:type="dxa"/>
          </w:tcPr>
          <w:p w14:paraId="123FF7B0" w14:textId="1E805DA4" w:rsidR="00A01417" w:rsidRPr="000C7DD7" w:rsidRDefault="00A01417">
            <w:pPr>
              <w:spacing w:before="120"/>
            </w:pPr>
            <w:r w:rsidRPr="00B03CA8">
              <w:rPr>
                <w:sz w:val="22"/>
                <w:lang w:eastAsia="en-GB"/>
              </w:rPr>
              <w:t xml:space="preserve">National </w:t>
            </w:r>
            <w:r w:rsidR="00EB4E34">
              <w:rPr>
                <w:sz w:val="22"/>
                <w:lang w:eastAsia="en-GB"/>
              </w:rPr>
              <w:t xml:space="preserve">Grid </w:t>
            </w:r>
            <w:r w:rsidRPr="00B03CA8">
              <w:rPr>
                <w:sz w:val="22"/>
                <w:lang w:eastAsia="en-GB"/>
              </w:rPr>
              <w:t>Electricity Transmission plc</w:t>
            </w:r>
          </w:p>
        </w:tc>
        <w:tc>
          <w:tcPr>
            <w:tcW w:w="2126" w:type="dxa"/>
          </w:tcPr>
          <w:p w14:paraId="3B0DDD1A" w14:textId="77777777" w:rsidR="00A01417" w:rsidRPr="000C7DD7" w:rsidRDefault="00A01417">
            <w:pPr>
              <w:spacing w:before="120"/>
            </w:pPr>
          </w:p>
        </w:tc>
        <w:tc>
          <w:tcPr>
            <w:tcW w:w="2552" w:type="dxa"/>
          </w:tcPr>
          <w:p w14:paraId="1DE7F0D6" w14:textId="77777777" w:rsidR="00A01417" w:rsidRPr="000C7DD7" w:rsidRDefault="00A01417"/>
        </w:tc>
        <w:tc>
          <w:tcPr>
            <w:tcW w:w="1276" w:type="dxa"/>
          </w:tcPr>
          <w:p w14:paraId="660EF2AB" w14:textId="77777777" w:rsidR="00A01417" w:rsidRPr="000C7DD7" w:rsidRDefault="00A01417"/>
        </w:tc>
      </w:tr>
      <w:tr w:rsidR="00B03CA8" w:rsidRPr="00B03CA8" w14:paraId="77DCF576" w14:textId="77777777">
        <w:trPr>
          <w:trHeight w:val="840"/>
        </w:trPr>
        <w:tc>
          <w:tcPr>
            <w:tcW w:w="2518" w:type="dxa"/>
          </w:tcPr>
          <w:p w14:paraId="6A0B5D8F" w14:textId="61E0FD1F" w:rsidR="00A01417" w:rsidRPr="000C7DD7" w:rsidRDefault="00A01417">
            <w:pPr>
              <w:spacing w:before="120"/>
            </w:pPr>
            <w:r w:rsidRPr="00B03CA8">
              <w:rPr>
                <w:sz w:val="22"/>
                <w:lang w:eastAsia="en-GB"/>
              </w:rPr>
              <w:t xml:space="preserve">SP Transmission </w:t>
            </w:r>
            <w:r w:rsidR="00EB4E34">
              <w:rPr>
                <w:sz w:val="22"/>
                <w:lang w:eastAsia="en-GB"/>
              </w:rPr>
              <w:t>plc</w:t>
            </w:r>
          </w:p>
        </w:tc>
        <w:tc>
          <w:tcPr>
            <w:tcW w:w="2126" w:type="dxa"/>
          </w:tcPr>
          <w:p w14:paraId="51111ECD" w14:textId="77777777" w:rsidR="00A01417" w:rsidRPr="000C7DD7" w:rsidRDefault="00A01417">
            <w:pPr>
              <w:spacing w:before="120"/>
            </w:pPr>
          </w:p>
        </w:tc>
        <w:tc>
          <w:tcPr>
            <w:tcW w:w="2552" w:type="dxa"/>
          </w:tcPr>
          <w:p w14:paraId="18D76EE0" w14:textId="77777777" w:rsidR="00A01417" w:rsidRPr="000C7DD7" w:rsidRDefault="00A01417"/>
        </w:tc>
        <w:tc>
          <w:tcPr>
            <w:tcW w:w="1276" w:type="dxa"/>
          </w:tcPr>
          <w:p w14:paraId="1BC53708" w14:textId="77777777" w:rsidR="00A01417" w:rsidRPr="000C7DD7" w:rsidRDefault="00A01417"/>
        </w:tc>
      </w:tr>
      <w:tr w:rsidR="00B03CA8" w:rsidRPr="00B03CA8" w14:paraId="71B5D326" w14:textId="77777777">
        <w:trPr>
          <w:trHeight w:val="840"/>
        </w:trPr>
        <w:tc>
          <w:tcPr>
            <w:tcW w:w="2518" w:type="dxa"/>
          </w:tcPr>
          <w:p w14:paraId="72C19B9C" w14:textId="77777777" w:rsidR="00A01417" w:rsidRPr="00B03CA8" w:rsidRDefault="00A01417">
            <w:pPr>
              <w:autoSpaceDE w:val="0"/>
              <w:autoSpaceDN w:val="0"/>
              <w:adjustRightInd w:val="0"/>
              <w:spacing w:after="0"/>
              <w:rPr>
                <w:sz w:val="22"/>
                <w:lang w:eastAsia="en-GB"/>
              </w:rPr>
            </w:pPr>
            <w:r w:rsidRPr="00B03CA8">
              <w:rPr>
                <w:sz w:val="22"/>
                <w:lang w:eastAsia="en-GB"/>
              </w:rPr>
              <w:t>Scottish Hydro-Electric</w:t>
            </w:r>
          </w:p>
          <w:p w14:paraId="087BB7AC" w14:textId="0F5B86E6" w:rsidR="00A01417" w:rsidRPr="000C7DD7" w:rsidRDefault="00A01417">
            <w:pPr>
              <w:spacing w:before="120"/>
            </w:pPr>
            <w:r w:rsidRPr="00B03CA8">
              <w:rPr>
                <w:sz w:val="22"/>
                <w:lang w:eastAsia="en-GB"/>
              </w:rPr>
              <w:t xml:space="preserve">Transmission </w:t>
            </w:r>
            <w:r w:rsidR="00EB4E34">
              <w:rPr>
                <w:sz w:val="22"/>
                <w:lang w:eastAsia="en-GB"/>
              </w:rPr>
              <w:t>plc</w:t>
            </w:r>
          </w:p>
        </w:tc>
        <w:tc>
          <w:tcPr>
            <w:tcW w:w="2126" w:type="dxa"/>
          </w:tcPr>
          <w:p w14:paraId="0D41E8AD" w14:textId="77777777" w:rsidR="00A01417" w:rsidRPr="000C7DD7" w:rsidRDefault="00A01417">
            <w:pPr>
              <w:spacing w:before="120"/>
            </w:pPr>
          </w:p>
        </w:tc>
        <w:tc>
          <w:tcPr>
            <w:tcW w:w="2552" w:type="dxa"/>
          </w:tcPr>
          <w:p w14:paraId="3487E840" w14:textId="77777777" w:rsidR="00A01417" w:rsidRPr="000C7DD7" w:rsidRDefault="00A01417"/>
        </w:tc>
        <w:tc>
          <w:tcPr>
            <w:tcW w:w="1276" w:type="dxa"/>
          </w:tcPr>
          <w:p w14:paraId="5CE5A9F4" w14:textId="77777777" w:rsidR="00A01417" w:rsidRPr="000C7DD7" w:rsidRDefault="00A01417"/>
        </w:tc>
      </w:tr>
      <w:tr w:rsidR="00BD296D" w:rsidRPr="00B03CA8" w14:paraId="46847C7F" w14:textId="77777777">
        <w:trPr>
          <w:trHeight w:val="840"/>
        </w:trPr>
        <w:tc>
          <w:tcPr>
            <w:tcW w:w="2518" w:type="dxa"/>
          </w:tcPr>
          <w:p w14:paraId="67724D04" w14:textId="77777777" w:rsidR="00BD296D" w:rsidRPr="00B03CA8" w:rsidRDefault="0092315F">
            <w:pPr>
              <w:autoSpaceDE w:val="0"/>
              <w:autoSpaceDN w:val="0"/>
              <w:adjustRightInd w:val="0"/>
              <w:spacing w:after="0"/>
              <w:rPr>
                <w:sz w:val="22"/>
                <w:lang w:eastAsia="en-GB"/>
              </w:rPr>
            </w:pPr>
            <w:r w:rsidRPr="00B03CA8">
              <w:rPr>
                <w:sz w:val="22"/>
                <w:lang w:eastAsia="en-GB"/>
              </w:rPr>
              <w:t>Offshore Transmission Owner</w:t>
            </w:r>
            <w:r w:rsidR="0030426C" w:rsidRPr="00B03CA8">
              <w:rPr>
                <w:sz w:val="22"/>
                <w:lang w:eastAsia="en-GB"/>
              </w:rPr>
              <w:t>s</w:t>
            </w:r>
          </w:p>
        </w:tc>
        <w:tc>
          <w:tcPr>
            <w:tcW w:w="2126" w:type="dxa"/>
          </w:tcPr>
          <w:p w14:paraId="2701882B" w14:textId="77777777" w:rsidR="00BD296D" w:rsidRPr="000C7DD7" w:rsidRDefault="00BD296D">
            <w:pPr>
              <w:spacing w:before="120"/>
            </w:pPr>
          </w:p>
        </w:tc>
        <w:tc>
          <w:tcPr>
            <w:tcW w:w="2552" w:type="dxa"/>
          </w:tcPr>
          <w:p w14:paraId="00D19AD0" w14:textId="77777777" w:rsidR="00BD296D" w:rsidRPr="000C7DD7" w:rsidRDefault="00BD296D"/>
        </w:tc>
        <w:tc>
          <w:tcPr>
            <w:tcW w:w="1276" w:type="dxa"/>
          </w:tcPr>
          <w:p w14:paraId="042CD217" w14:textId="77777777" w:rsidR="00BD296D" w:rsidRPr="000C7DD7" w:rsidRDefault="00BD296D"/>
        </w:tc>
      </w:tr>
    </w:tbl>
    <w:p w14:paraId="63A8E5B1" w14:textId="77777777" w:rsidR="00A01417" w:rsidRPr="00B03CA8" w:rsidRDefault="00A01417">
      <w:pPr>
        <w:pStyle w:val="Heading5"/>
      </w:pPr>
    </w:p>
    <w:p w14:paraId="618091D0" w14:textId="77777777" w:rsidR="00A01417" w:rsidRPr="00B03CA8" w:rsidRDefault="00A01417">
      <w:pPr>
        <w:rPr>
          <w:b/>
          <w:sz w:val="24"/>
        </w:rPr>
      </w:pPr>
      <w:r w:rsidRPr="00B03CA8">
        <w:rPr>
          <w:b/>
          <w:sz w:val="24"/>
        </w:rPr>
        <w:t>STC Procedure Change Control History</w:t>
      </w:r>
    </w:p>
    <w:p w14:paraId="1C66C297" w14:textId="77777777" w:rsidR="00A01417" w:rsidRPr="00B03CA8" w:rsidRDefault="00A01417">
      <w:pPr>
        <w:rPr>
          <w:b/>
          <w:sz w:val="24"/>
        </w:rPr>
      </w:pP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5579"/>
      </w:tblGrid>
      <w:tr w:rsidR="00B03CA8" w:rsidRPr="00B03CA8" w14:paraId="62091D7D" w14:textId="77777777" w:rsidTr="00CF182E">
        <w:tc>
          <w:tcPr>
            <w:tcW w:w="1526" w:type="dxa"/>
          </w:tcPr>
          <w:p w14:paraId="2D43CF28" w14:textId="77777777" w:rsidR="00A01417" w:rsidRPr="00B03CA8" w:rsidRDefault="00A01417">
            <w:r w:rsidRPr="00B03CA8">
              <w:t>Issue 001</w:t>
            </w:r>
          </w:p>
        </w:tc>
        <w:tc>
          <w:tcPr>
            <w:tcW w:w="1417" w:type="dxa"/>
          </w:tcPr>
          <w:p w14:paraId="1D6F0321" w14:textId="14C32242" w:rsidR="00A01417" w:rsidRPr="00B03CA8" w:rsidRDefault="00A01417"/>
        </w:tc>
        <w:tc>
          <w:tcPr>
            <w:tcW w:w="5579" w:type="dxa"/>
          </w:tcPr>
          <w:p w14:paraId="46D7DB69" w14:textId="1D05FCC5" w:rsidR="00A01417" w:rsidRPr="00B03CA8" w:rsidRDefault="00A01417">
            <w:r w:rsidRPr="00B03CA8">
              <w:t>New procedure</w:t>
            </w:r>
          </w:p>
        </w:tc>
      </w:tr>
    </w:tbl>
    <w:p w14:paraId="554ED798" w14:textId="77777777" w:rsidR="00A01417" w:rsidRPr="00B03CA8" w:rsidRDefault="00A01417" w:rsidP="004D1575">
      <w:pPr>
        <w:pStyle w:val="Heading1"/>
        <w:keepNext w:val="0"/>
      </w:pPr>
      <w:r w:rsidRPr="00B03CA8">
        <w:br w:type="page"/>
      </w:r>
      <w:r w:rsidRPr="00B03CA8">
        <w:lastRenderedPageBreak/>
        <w:t xml:space="preserve">Introduction </w:t>
      </w:r>
    </w:p>
    <w:p w14:paraId="4CB1BA55" w14:textId="77777777" w:rsidR="00A01417" w:rsidRPr="00B03CA8" w:rsidRDefault="00A01417" w:rsidP="004D1575">
      <w:pPr>
        <w:pStyle w:val="Heading2"/>
        <w:keepNext w:val="0"/>
      </w:pPr>
      <w:r w:rsidRPr="00B03CA8">
        <w:t>Scope</w:t>
      </w:r>
    </w:p>
    <w:p w14:paraId="59464018" w14:textId="46D7283B" w:rsidR="00A01417" w:rsidRPr="00B03CA8" w:rsidRDefault="00A01417" w:rsidP="003D4956">
      <w:pPr>
        <w:pStyle w:val="Heading3"/>
        <w:keepNext w:val="0"/>
        <w:tabs>
          <w:tab w:val="num" w:pos="720"/>
        </w:tabs>
        <w:ind w:left="720" w:hanging="720"/>
        <w:jc w:val="both"/>
      </w:pPr>
      <w:r w:rsidRPr="00B03CA8">
        <w:t xml:space="preserve">This procedure applies to </w:t>
      </w:r>
      <w:r w:rsidR="00A4672D" w:rsidRPr="00B03CA8">
        <w:t>The Company</w:t>
      </w:r>
      <w:r w:rsidR="00EF23EB" w:rsidRPr="00B03CA8">
        <w:t>, as defined in the</w:t>
      </w:r>
      <w:r w:rsidR="00820601">
        <w:t xml:space="preserve"> System Operator</w:t>
      </w:r>
      <w:r w:rsidR="005C1AAC">
        <w:t xml:space="preserve"> – Transmission Owner Code</w:t>
      </w:r>
      <w:r w:rsidR="00EF23EB" w:rsidRPr="00B03CA8">
        <w:t xml:space="preserve"> </w:t>
      </w:r>
      <w:r w:rsidR="005C1AAC">
        <w:t>(</w:t>
      </w:r>
      <w:r w:rsidR="00EF23EB" w:rsidRPr="00B03CA8">
        <w:t>STC</w:t>
      </w:r>
      <w:r w:rsidR="005C1AAC">
        <w:t>)</w:t>
      </w:r>
      <w:r w:rsidR="00EF23EB" w:rsidRPr="00B03CA8">
        <w:t xml:space="preserve"> and meaning the licence holder with system operator responsibilities, </w:t>
      </w:r>
      <w:r w:rsidR="00AC3ADB" w:rsidRPr="00B03CA8">
        <w:t xml:space="preserve">and each </w:t>
      </w:r>
      <w:r w:rsidR="005C1AAC">
        <w:t>Transmission Owner (</w:t>
      </w:r>
      <w:r w:rsidR="00AC3ADB" w:rsidRPr="00B03CA8">
        <w:t>TO</w:t>
      </w:r>
      <w:r w:rsidR="005C1AAC">
        <w:t>)</w:t>
      </w:r>
      <w:r w:rsidR="00AC3ADB" w:rsidRPr="00B03CA8">
        <w:t>.</w:t>
      </w:r>
      <w:r w:rsidRPr="00B03CA8">
        <w:t xml:space="preserve"> </w:t>
      </w:r>
    </w:p>
    <w:p w14:paraId="7715C42A" w14:textId="56FADDE3" w:rsidR="00A01417" w:rsidRPr="00B03CA8" w:rsidRDefault="00A01417" w:rsidP="003D4956">
      <w:pPr>
        <w:pStyle w:val="Heading3"/>
        <w:keepNext w:val="0"/>
        <w:tabs>
          <w:tab w:val="num" w:pos="720"/>
        </w:tabs>
        <w:ind w:left="720" w:hanging="720"/>
        <w:jc w:val="both"/>
      </w:pPr>
      <w:r w:rsidRPr="00B03CA8">
        <w:t xml:space="preserve">This procedure describes the process for </w:t>
      </w:r>
      <w:r w:rsidR="7529B9D1" w:rsidRPr="00FE79A8">
        <w:t>a</w:t>
      </w:r>
      <w:r w:rsidR="3AFF7B6B" w:rsidRPr="00FE79A8">
        <w:t xml:space="preserve"> </w:t>
      </w:r>
      <w:r w:rsidR="6E1218F1" w:rsidRPr="00FE79A8">
        <w:t xml:space="preserve">TO </w:t>
      </w:r>
      <w:r w:rsidR="1FF55EEE" w:rsidRPr="00FE79A8">
        <w:t>providing a</w:t>
      </w:r>
      <w:r w:rsidR="48F940DB" w:rsidRPr="00FE79A8">
        <w:t xml:space="preserve"> feasibility study</w:t>
      </w:r>
      <w:r w:rsidR="00D30CED" w:rsidRPr="00FE79A8">
        <w:t xml:space="preserve"> </w:t>
      </w:r>
      <w:r w:rsidR="48F940DB" w:rsidRPr="00FE79A8">
        <w:t xml:space="preserve">in response to </w:t>
      </w:r>
      <w:r w:rsidR="000E648F" w:rsidRPr="00FE79A8">
        <w:t xml:space="preserve">a request by </w:t>
      </w:r>
      <w:r w:rsidR="00E554C4" w:rsidRPr="00FE79A8">
        <w:t>The Company</w:t>
      </w:r>
      <w:r w:rsidR="00840C53">
        <w:t>. This feasibility study shall be used</w:t>
      </w:r>
      <w:r w:rsidR="48F940DB" w:rsidRPr="00FE79A8">
        <w:t xml:space="preserve"> </w:t>
      </w:r>
      <w:r w:rsidR="000F4592">
        <w:t xml:space="preserve">to </w:t>
      </w:r>
      <w:r w:rsidR="001D3D38">
        <w:t>support</w:t>
      </w:r>
      <w:r w:rsidR="48F940DB" w:rsidRPr="004D1575">
        <w:t xml:space="preserve"> </w:t>
      </w:r>
      <w:r w:rsidR="00E554C4" w:rsidRPr="004D1575">
        <w:t xml:space="preserve">The Company </w:t>
      </w:r>
      <w:r w:rsidR="001D3D38">
        <w:t xml:space="preserve">in </w:t>
      </w:r>
      <w:r w:rsidR="000E648F" w:rsidRPr="004D1575">
        <w:t xml:space="preserve">carrying out </w:t>
      </w:r>
      <w:r w:rsidR="00791B99" w:rsidRPr="004D1575">
        <w:t xml:space="preserve">a </w:t>
      </w:r>
      <w:r w:rsidR="006716F1" w:rsidRPr="004D1575">
        <w:t>network</w:t>
      </w:r>
      <w:r w:rsidR="505EFE23" w:rsidRPr="004D1575">
        <w:t xml:space="preserve"> </w:t>
      </w:r>
      <w:r w:rsidR="0056083E" w:rsidRPr="004D1575">
        <w:t xml:space="preserve">services </w:t>
      </w:r>
      <w:r w:rsidR="009767D3">
        <w:t xml:space="preserve">(NS) </w:t>
      </w:r>
      <w:r w:rsidR="505EFE23" w:rsidRPr="004D1575">
        <w:t>procurement exercise</w:t>
      </w:r>
      <w:r w:rsidR="6A5203EC" w:rsidRPr="004D1575">
        <w:t xml:space="preserve"> </w:t>
      </w:r>
      <w:r w:rsidR="48F940DB" w:rsidRPr="004D1575">
        <w:t>(a “</w:t>
      </w:r>
      <w:r w:rsidR="006716F1" w:rsidRPr="004D1575">
        <w:t xml:space="preserve">Network </w:t>
      </w:r>
      <w:r w:rsidR="0056083E" w:rsidRPr="004D1575">
        <w:t xml:space="preserve">Services </w:t>
      </w:r>
      <w:r w:rsidR="1FF55EEE" w:rsidRPr="004D1575">
        <w:t>Feasibility Study</w:t>
      </w:r>
      <w:r w:rsidR="00FA3287" w:rsidRPr="004D1575">
        <w:t xml:space="preserve"> or </w:t>
      </w:r>
      <w:r w:rsidR="00FA3287" w:rsidRPr="00FE79A8">
        <w:t>NS Feasibility Study</w:t>
      </w:r>
      <w:r w:rsidR="48F940DB" w:rsidRPr="00FE79A8">
        <w:t>”)</w:t>
      </w:r>
      <w:r w:rsidR="00E554C4" w:rsidRPr="00B03CA8">
        <w:t>.</w:t>
      </w:r>
      <w:r w:rsidRPr="00B03CA8">
        <w:t xml:space="preserve"> It defines the tasks, formal documentation, interface requirements, timescales and responsibilities between the Parties.</w:t>
      </w:r>
    </w:p>
    <w:p w14:paraId="19136B3B" w14:textId="222116D5" w:rsidR="00A01417" w:rsidRPr="00B03CA8" w:rsidRDefault="00A01417" w:rsidP="003D4956">
      <w:pPr>
        <w:pStyle w:val="Heading3"/>
        <w:keepNext w:val="0"/>
      </w:pPr>
      <w:r w:rsidRPr="00B03CA8">
        <w:t>For the purposes of this document, TOs are:</w:t>
      </w:r>
    </w:p>
    <w:p w14:paraId="19058689" w14:textId="77777777" w:rsidR="004D1A9C" w:rsidRPr="00B03CA8" w:rsidRDefault="004D1A9C" w:rsidP="003D4956">
      <w:pPr>
        <w:pStyle w:val="Heading3"/>
        <w:keepNext w:val="0"/>
        <w:numPr>
          <w:ilvl w:val="0"/>
          <w:numId w:val="14"/>
        </w:numPr>
        <w:tabs>
          <w:tab w:val="clear" w:pos="360"/>
          <w:tab w:val="num" w:pos="1080"/>
        </w:tabs>
        <w:ind w:left="1080"/>
      </w:pPr>
      <w:r w:rsidRPr="00B03CA8">
        <w:t>NGET;</w:t>
      </w:r>
    </w:p>
    <w:p w14:paraId="0406EFEB" w14:textId="77777777" w:rsidR="00A01417" w:rsidRPr="00B03CA8" w:rsidRDefault="00A01417" w:rsidP="003D4956">
      <w:pPr>
        <w:pStyle w:val="Heading3"/>
        <w:keepNext w:val="0"/>
        <w:numPr>
          <w:ilvl w:val="0"/>
          <w:numId w:val="14"/>
        </w:numPr>
        <w:tabs>
          <w:tab w:val="clear" w:pos="360"/>
          <w:tab w:val="num" w:pos="1080"/>
        </w:tabs>
        <w:ind w:left="1080"/>
      </w:pPr>
      <w:r w:rsidRPr="00B03CA8">
        <w:t xml:space="preserve">SPT; </w:t>
      </w:r>
    </w:p>
    <w:p w14:paraId="192EBC0D" w14:textId="77777777" w:rsidR="00A01417" w:rsidRPr="00B03CA8" w:rsidRDefault="00A01417" w:rsidP="003D4956">
      <w:pPr>
        <w:pStyle w:val="Heading3"/>
        <w:keepNext w:val="0"/>
        <w:numPr>
          <w:ilvl w:val="0"/>
          <w:numId w:val="14"/>
        </w:numPr>
        <w:tabs>
          <w:tab w:val="clear" w:pos="360"/>
          <w:tab w:val="num" w:pos="1080"/>
        </w:tabs>
        <w:ind w:left="1080"/>
      </w:pPr>
      <w:r w:rsidRPr="00B03CA8">
        <w:t>SHETL</w:t>
      </w:r>
      <w:r w:rsidR="0092315F" w:rsidRPr="00B03CA8">
        <w:t xml:space="preserve">; </w:t>
      </w:r>
      <w:r w:rsidR="00AC3ADB" w:rsidRPr="00B03CA8">
        <w:t>a</w:t>
      </w:r>
      <w:r w:rsidR="0092315F" w:rsidRPr="00B03CA8">
        <w:t>nd</w:t>
      </w:r>
    </w:p>
    <w:p w14:paraId="30F1029C" w14:textId="77777777" w:rsidR="0092315F" w:rsidRPr="00B03CA8" w:rsidRDefault="00AC3ADB" w:rsidP="003D4956">
      <w:pPr>
        <w:pStyle w:val="Heading3"/>
        <w:keepNext w:val="0"/>
        <w:numPr>
          <w:ilvl w:val="0"/>
          <w:numId w:val="14"/>
        </w:numPr>
        <w:tabs>
          <w:tab w:val="clear" w:pos="360"/>
          <w:tab w:val="num" w:pos="1080"/>
        </w:tabs>
        <w:ind w:left="1080"/>
      </w:pPr>
      <w:r w:rsidRPr="00B03CA8">
        <w:t xml:space="preserve">All Offshore Transmission Licence holders as appointed by </w:t>
      </w:r>
      <w:r w:rsidR="0030426C" w:rsidRPr="00B03CA8">
        <w:t>Ofgem from time to time</w:t>
      </w:r>
      <w:r w:rsidRPr="00B03CA8">
        <w:t>.</w:t>
      </w:r>
    </w:p>
    <w:p w14:paraId="28FDE3E1" w14:textId="77777777" w:rsidR="00A01417" w:rsidRPr="00B03CA8" w:rsidRDefault="00A01417" w:rsidP="003D4956">
      <w:pPr>
        <w:pStyle w:val="Heading2"/>
        <w:keepNext w:val="0"/>
      </w:pPr>
      <w:r w:rsidRPr="00B03CA8">
        <w:t xml:space="preserve">Objectives </w:t>
      </w:r>
    </w:p>
    <w:p w14:paraId="2F1BF3F9" w14:textId="4552E9F7" w:rsidR="00A01417" w:rsidRPr="00B03CA8" w:rsidRDefault="00A01417" w:rsidP="003D4956">
      <w:pPr>
        <w:pStyle w:val="Heading3"/>
        <w:keepNext w:val="0"/>
        <w:tabs>
          <w:tab w:val="num" w:pos="720"/>
        </w:tabs>
        <w:ind w:left="720" w:hanging="720"/>
        <w:jc w:val="both"/>
      </w:pPr>
      <w:r w:rsidRPr="00B03CA8">
        <w:t xml:space="preserve">The objective of this procedure is to detail how </w:t>
      </w:r>
      <w:r w:rsidR="00936BCD">
        <w:t>NS F</w:t>
      </w:r>
      <w:r w:rsidRPr="00B03CA8">
        <w:t xml:space="preserve">easibility </w:t>
      </w:r>
      <w:r w:rsidR="00936BCD">
        <w:t>S</w:t>
      </w:r>
      <w:r w:rsidRPr="00B03CA8">
        <w:t xml:space="preserve">tudies shall be addressed across </w:t>
      </w:r>
      <w:r w:rsidR="00A4672D" w:rsidRPr="00B03CA8">
        <w:t>The Company</w:t>
      </w:r>
      <w:r w:rsidRPr="00B03CA8">
        <w:t xml:space="preserve"> - TO interface. It is designed to enable Parties to discharge their responsibilities under the STC and to ensure that</w:t>
      </w:r>
      <w:r w:rsidR="009767D3">
        <w:t xml:space="preserve"> these</w:t>
      </w:r>
      <w:r w:rsidRPr="00B03CA8">
        <w:t xml:space="preserve"> responsibilities are clear.</w:t>
      </w:r>
    </w:p>
    <w:p w14:paraId="5E6B6B00" w14:textId="0EC4C195" w:rsidR="00A01417" w:rsidRPr="00B03CA8" w:rsidRDefault="00A01417" w:rsidP="003D4956">
      <w:pPr>
        <w:pStyle w:val="Heading3"/>
        <w:keepNext w:val="0"/>
        <w:tabs>
          <w:tab w:val="num" w:pos="720"/>
        </w:tabs>
        <w:ind w:left="720" w:hanging="720"/>
        <w:jc w:val="both"/>
      </w:pPr>
      <w:r w:rsidRPr="00B03CA8">
        <w:t xml:space="preserve">The objective of this procedure is to deal with feasibility studies for </w:t>
      </w:r>
      <w:r w:rsidR="000E648F" w:rsidRPr="00FE79A8">
        <w:t>The Compan</w:t>
      </w:r>
      <w:r w:rsidR="00791B99" w:rsidRPr="00FE79A8">
        <w:t>y’</w:t>
      </w:r>
      <w:r w:rsidR="000E648F" w:rsidRPr="004D1575">
        <w:t xml:space="preserve">s </w:t>
      </w:r>
      <w:r w:rsidR="5AF264C0" w:rsidRPr="004D1575">
        <w:t xml:space="preserve">network </w:t>
      </w:r>
      <w:r w:rsidR="7FE03CAF" w:rsidRPr="004D1575">
        <w:t>services</w:t>
      </w:r>
      <w:r w:rsidR="5AF264C0" w:rsidRPr="004D1575">
        <w:t xml:space="preserve"> procurement</w:t>
      </w:r>
      <w:r w:rsidR="0056083E" w:rsidRPr="004D1575">
        <w:t xml:space="preserve"> exercises</w:t>
      </w:r>
      <w:r w:rsidRPr="00B03CA8">
        <w:t>, but it is not intended for this process to be followed for every request, e.g. where minor information is required from another Party. The STCP Information Request Form (STCP 12-1 Data Exchange) can be used for circumstances where this STCP is not deemed appropriate.</w:t>
      </w:r>
    </w:p>
    <w:p w14:paraId="53862A00" w14:textId="77777777" w:rsidR="00D43A19" w:rsidRPr="00B03CA8" w:rsidRDefault="00D43A19" w:rsidP="00B20370">
      <w:pPr>
        <w:pStyle w:val="Heading3"/>
        <w:keepNext w:val="0"/>
        <w:numPr>
          <w:ilvl w:val="0"/>
          <w:numId w:val="0"/>
        </w:numPr>
        <w:jc w:val="both"/>
      </w:pPr>
    </w:p>
    <w:p w14:paraId="7770CC5D" w14:textId="3BCBA947" w:rsidR="00B736BF" w:rsidRPr="0056035F" w:rsidRDefault="6D4FBA6C" w:rsidP="008C2D0B">
      <w:pPr>
        <w:pStyle w:val="Heading2"/>
        <w:keepNext w:val="0"/>
      </w:pPr>
      <w:r w:rsidRPr="0056035F">
        <w:t>Background</w:t>
      </w:r>
    </w:p>
    <w:p w14:paraId="0BC002E4" w14:textId="01870847" w:rsidR="00E61D3B" w:rsidRPr="0056035F" w:rsidRDefault="00E61D3B" w:rsidP="00E61D3B">
      <w:pPr>
        <w:pStyle w:val="Heading3"/>
        <w:keepNext w:val="0"/>
        <w:tabs>
          <w:tab w:val="num" w:pos="720"/>
        </w:tabs>
        <w:ind w:left="720" w:hanging="720"/>
        <w:jc w:val="both"/>
      </w:pPr>
      <w:r w:rsidRPr="0056035F">
        <w:t>To support an NS Exercise</w:t>
      </w:r>
      <w:r w:rsidRPr="00902BCC">
        <w:t>,</w:t>
      </w:r>
      <w:r w:rsidRPr="0056035F">
        <w:t xml:space="preserve"> The Company</w:t>
      </w:r>
      <w:r w:rsidRPr="005A113B">
        <w:t xml:space="preserve"> may request an NS Feasibility Study Report from a TO.</w:t>
      </w:r>
    </w:p>
    <w:p w14:paraId="0E0432DD" w14:textId="0E2FBA9A" w:rsidR="004873AE" w:rsidRPr="0056035F" w:rsidRDefault="00A46201" w:rsidP="004D1575">
      <w:pPr>
        <w:pStyle w:val="Heading3"/>
        <w:keepNext w:val="0"/>
        <w:tabs>
          <w:tab w:val="num" w:pos="720"/>
        </w:tabs>
        <w:ind w:left="720" w:hanging="720"/>
        <w:jc w:val="both"/>
      </w:pPr>
      <w:r w:rsidRPr="0056035F">
        <w:t xml:space="preserve">The scope of </w:t>
      </w:r>
      <w:r w:rsidR="00FA3287" w:rsidRPr="0056035F">
        <w:t xml:space="preserve">the </w:t>
      </w:r>
      <w:r w:rsidRPr="0056035F">
        <w:t xml:space="preserve">study </w:t>
      </w:r>
      <w:r w:rsidR="006269B6" w:rsidRPr="0056035F">
        <w:t>will ref</w:t>
      </w:r>
      <w:r w:rsidR="00462AFF" w:rsidRPr="0056035F">
        <w:t>l</w:t>
      </w:r>
      <w:r w:rsidR="006269B6" w:rsidRPr="0056035F">
        <w:t xml:space="preserve">ect the requirements and needs of the </w:t>
      </w:r>
      <w:r w:rsidR="00A44D05" w:rsidRPr="0056035F">
        <w:t xml:space="preserve">NS </w:t>
      </w:r>
      <w:r w:rsidR="00462AFF" w:rsidRPr="0056035F">
        <w:t>Exercise but</w:t>
      </w:r>
      <w:r w:rsidRPr="0056035F">
        <w:t xml:space="preserve"> </w:t>
      </w:r>
      <w:r w:rsidR="00462AFF" w:rsidRPr="0056035F">
        <w:t xml:space="preserve">may include for example </w:t>
      </w:r>
      <w:r w:rsidR="00114F3C" w:rsidRPr="0056035F">
        <w:t xml:space="preserve">a </w:t>
      </w:r>
      <w:r w:rsidR="00FA3287" w:rsidRPr="0056035F">
        <w:t xml:space="preserve">request for a </w:t>
      </w:r>
      <w:r w:rsidR="00114F3C" w:rsidRPr="0056035F">
        <w:t>high</w:t>
      </w:r>
      <w:r w:rsidR="00731FCF" w:rsidRPr="0056035F">
        <w:t>-</w:t>
      </w:r>
      <w:r w:rsidR="00114F3C" w:rsidRPr="0056035F">
        <w:t xml:space="preserve">level assessment of connection feasibility, </w:t>
      </w:r>
      <w:r w:rsidR="00DC5C10" w:rsidRPr="0056035F">
        <w:t>works, connection costs and connection dates and fault level</w:t>
      </w:r>
      <w:r w:rsidR="00E71CC6" w:rsidRPr="0056035F">
        <w:t xml:space="preserve">, voltage and/or thermal system studies. </w:t>
      </w:r>
      <w:r w:rsidR="3BE28CF9" w:rsidRPr="0056035F">
        <w:t xml:space="preserve"> </w:t>
      </w:r>
    </w:p>
    <w:p w14:paraId="759BD85D" w14:textId="6F2056FF" w:rsidR="00625B80" w:rsidRDefault="00A46201" w:rsidP="004D1575">
      <w:pPr>
        <w:pStyle w:val="Heading3"/>
        <w:keepNext w:val="0"/>
        <w:tabs>
          <w:tab w:val="num" w:pos="720"/>
        </w:tabs>
        <w:ind w:left="720" w:hanging="720"/>
        <w:jc w:val="both"/>
      </w:pPr>
      <w:r w:rsidRPr="0056035F">
        <w:t>This process covers the initial project discussions</w:t>
      </w:r>
      <w:r w:rsidR="008E4E55" w:rsidRPr="0056035F">
        <w:t xml:space="preserve">, </w:t>
      </w:r>
      <w:r w:rsidRPr="0056035F">
        <w:t>agreeing the scope of works</w:t>
      </w:r>
      <w:r w:rsidR="008E4E55" w:rsidRPr="0056035F">
        <w:t xml:space="preserve">, </w:t>
      </w:r>
      <w:r w:rsidRPr="0056035F">
        <w:t>carrying out the study work</w:t>
      </w:r>
      <w:r w:rsidR="008E4E55" w:rsidRPr="0056035F">
        <w:t xml:space="preserve"> and </w:t>
      </w:r>
      <w:r w:rsidRPr="0056035F">
        <w:t xml:space="preserve">preparing and issuing the </w:t>
      </w:r>
      <w:r w:rsidR="00FA3287" w:rsidRPr="0056035F">
        <w:t xml:space="preserve">NS </w:t>
      </w:r>
      <w:r w:rsidRPr="0056035F">
        <w:t>Feasibility Study Report</w:t>
      </w:r>
      <w:r w:rsidR="05507788" w:rsidRPr="0056035F">
        <w:t>.</w:t>
      </w:r>
    </w:p>
    <w:p w14:paraId="1A02D830" w14:textId="77777777" w:rsidR="00625B80" w:rsidRDefault="00625B80">
      <w:pPr>
        <w:spacing w:after="0"/>
      </w:pPr>
      <w:r>
        <w:br w:type="page"/>
      </w:r>
    </w:p>
    <w:p w14:paraId="110C6F97" w14:textId="77777777" w:rsidR="006802B8" w:rsidRPr="0056035F" w:rsidRDefault="006802B8" w:rsidP="008C2D0B">
      <w:pPr>
        <w:pStyle w:val="Heading3"/>
        <w:keepNext w:val="0"/>
        <w:numPr>
          <w:ilvl w:val="0"/>
          <w:numId w:val="0"/>
        </w:numPr>
      </w:pPr>
    </w:p>
    <w:p w14:paraId="3A0EAB90" w14:textId="77777777" w:rsidR="00A01417" w:rsidRPr="00B03CA8" w:rsidRDefault="00A01417" w:rsidP="008C2D0B">
      <w:pPr>
        <w:pStyle w:val="Heading3"/>
        <w:keepNext w:val="0"/>
        <w:numPr>
          <w:ilvl w:val="0"/>
          <w:numId w:val="0"/>
        </w:numPr>
        <w:ind w:left="567"/>
      </w:pPr>
    </w:p>
    <w:p w14:paraId="5FD898FD" w14:textId="77777777" w:rsidR="00A01417" w:rsidRPr="00B03CA8" w:rsidRDefault="00A01417" w:rsidP="008C2D0B">
      <w:pPr>
        <w:pStyle w:val="Heading1"/>
        <w:keepNext w:val="0"/>
        <w:keepLines/>
      </w:pPr>
      <w:r w:rsidRPr="00B03CA8">
        <w:t>Key Definitions</w:t>
      </w:r>
    </w:p>
    <w:p w14:paraId="13720E69" w14:textId="77777777" w:rsidR="00A01417" w:rsidRPr="00B03CA8" w:rsidRDefault="00A01417" w:rsidP="008C2D0B">
      <w:pPr>
        <w:pStyle w:val="Heading2"/>
        <w:keepNext w:val="0"/>
      </w:pPr>
      <w:r w:rsidRPr="00B03CA8">
        <w:t>For the purposes of STCP 17-1:</w:t>
      </w:r>
    </w:p>
    <w:p w14:paraId="16E5D858" w14:textId="3C36D50F" w:rsidR="00761FAC" w:rsidRPr="0056035F" w:rsidRDefault="000E648F" w:rsidP="008C2D0B">
      <w:pPr>
        <w:pStyle w:val="Heading3"/>
        <w:keepNext w:val="0"/>
        <w:tabs>
          <w:tab w:val="num" w:pos="851"/>
        </w:tabs>
        <w:ind w:left="720" w:hanging="720"/>
        <w:jc w:val="both"/>
        <w:rPr>
          <w:b/>
          <w:bCs/>
        </w:rPr>
      </w:pPr>
      <w:r w:rsidRPr="0056035F">
        <w:rPr>
          <w:b/>
          <w:bCs/>
        </w:rPr>
        <w:t>NS</w:t>
      </w:r>
      <w:r w:rsidR="00761FAC" w:rsidRPr="0056035F">
        <w:rPr>
          <w:b/>
          <w:bCs/>
        </w:rPr>
        <w:t xml:space="preserve"> Exercise </w:t>
      </w:r>
      <w:r w:rsidR="000C063C" w:rsidRPr="0056035F">
        <w:t xml:space="preserve">is </w:t>
      </w:r>
      <w:r w:rsidR="00761FAC" w:rsidRPr="0056035F">
        <w:t xml:space="preserve">a </w:t>
      </w:r>
      <w:r w:rsidR="00761FAC" w:rsidRPr="004D1575">
        <w:t>network services procurement exercise.</w:t>
      </w:r>
      <w:r w:rsidR="00761FAC" w:rsidRPr="0056035F">
        <w:rPr>
          <w:b/>
          <w:bCs/>
        </w:rPr>
        <w:t xml:space="preserve"> </w:t>
      </w:r>
    </w:p>
    <w:p w14:paraId="0AA96A95" w14:textId="2553E336" w:rsidR="00761FAC" w:rsidRPr="00811F42" w:rsidRDefault="000E648F" w:rsidP="008C2D0B">
      <w:pPr>
        <w:pStyle w:val="Heading3"/>
        <w:keepNext w:val="0"/>
        <w:tabs>
          <w:tab w:val="num" w:pos="851"/>
        </w:tabs>
        <w:ind w:left="720" w:hanging="720"/>
        <w:jc w:val="both"/>
      </w:pPr>
      <w:r w:rsidRPr="00811F42">
        <w:rPr>
          <w:b/>
          <w:bCs/>
        </w:rPr>
        <w:t>NS</w:t>
      </w:r>
      <w:r w:rsidR="00761FAC" w:rsidRPr="00811F42">
        <w:rPr>
          <w:b/>
          <w:bCs/>
        </w:rPr>
        <w:t xml:space="preserve"> Feasibility </w:t>
      </w:r>
      <w:r w:rsidR="00BE01AE" w:rsidRPr="00811F42">
        <w:rPr>
          <w:b/>
          <w:bCs/>
        </w:rPr>
        <w:t xml:space="preserve">Indicative </w:t>
      </w:r>
      <w:r w:rsidR="00761FAC" w:rsidRPr="00811F42">
        <w:rPr>
          <w:b/>
          <w:bCs/>
        </w:rPr>
        <w:t xml:space="preserve">Costs </w:t>
      </w:r>
      <w:r w:rsidR="00761FAC" w:rsidRPr="00811F42">
        <w:t xml:space="preserve">are the </w:t>
      </w:r>
      <w:r w:rsidR="6DBC6218" w:rsidRPr="00811F42">
        <w:t xml:space="preserve">indicative </w:t>
      </w:r>
      <w:r w:rsidR="00761FAC" w:rsidRPr="00811F42">
        <w:t>costs</w:t>
      </w:r>
      <w:r w:rsidR="00761FAC" w:rsidRPr="00811F42">
        <w:rPr>
          <w:b/>
          <w:bCs/>
        </w:rPr>
        <w:t xml:space="preserve"> </w:t>
      </w:r>
      <w:r w:rsidR="00761FAC" w:rsidRPr="00811F42">
        <w:t>agreed between The Company and a TO for the undertaking of a</w:t>
      </w:r>
      <w:r w:rsidR="004129EB" w:rsidRPr="00811F42">
        <w:t>n</w:t>
      </w:r>
      <w:r w:rsidR="00761FAC" w:rsidRPr="00811F42">
        <w:t xml:space="preserve"> </w:t>
      </w:r>
      <w:r w:rsidRPr="00811F42">
        <w:t>NS</w:t>
      </w:r>
      <w:r w:rsidR="00761FAC" w:rsidRPr="00811F42">
        <w:t xml:space="preserve"> Feasibility Study.</w:t>
      </w:r>
    </w:p>
    <w:p w14:paraId="68B10035" w14:textId="36C9A640" w:rsidR="00CF0126" w:rsidRPr="00811F42" w:rsidRDefault="00CF0126" w:rsidP="008C2D0B">
      <w:pPr>
        <w:pStyle w:val="Heading3"/>
        <w:keepNext w:val="0"/>
        <w:tabs>
          <w:tab w:val="num" w:pos="851"/>
        </w:tabs>
        <w:ind w:left="720" w:hanging="720"/>
        <w:jc w:val="both"/>
      </w:pPr>
      <w:r w:rsidRPr="00811F42">
        <w:rPr>
          <w:b/>
          <w:bCs/>
        </w:rPr>
        <w:t>NS Feas</w:t>
      </w:r>
      <w:r w:rsidR="00BE00BB" w:rsidRPr="00811F42">
        <w:rPr>
          <w:b/>
          <w:bCs/>
        </w:rPr>
        <w:t xml:space="preserve">ibility Final Costs </w:t>
      </w:r>
      <w:r w:rsidR="00BE00BB" w:rsidRPr="00C436BC">
        <w:t>are the final costs</w:t>
      </w:r>
      <w:r w:rsidR="00BE00BB" w:rsidRPr="00811F42">
        <w:rPr>
          <w:b/>
          <w:bCs/>
        </w:rPr>
        <w:t xml:space="preserve"> </w:t>
      </w:r>
      <w:r w:rsidR="009D2B68" w:rsidRPr="00811F42">
        <w:t xml:space="preserve">payable by The Company to the TO for </w:t>
      </w:r>
      <w:r w:rsidR="004F05C9" w:rsidRPr="00C436BC">
        <w:t xml:space="preserve">work to carry out </w:t>
      </w:r>
      <w:r w:rsidR="009D2B68" w:rsidRPr="00811F42">
        <w:t>the NS Feasibility Study.</w:t>
      </w:r>
    </w:p>
    <w:p w14:paraId="206A9BF7" w14:textId="49FDBCCC" w:rsidR="00761FAC" w:rsidRPr="0056035F" w:rsidRDefault="000E648F" w:rsidP="008C2D0B">
      <w:pPr>
        <w:pStyle w:val="Heading3"/>
        <w:keepNext w:val="0"/>
        <w:tabs>
          <w:tab w:val="num" w:pos="851"/>
        </w:tabs>
        <w:ind w:left="720" w:hanging="720"/>
        <w:jc w:val="both"/>
      </w:pPr>
      <w:r w:rsidRPr="0056035F">
        <w:rPr>
          <w:b/>
          <w:bCs/>
        </w:rPr>
        <w:t>NS</w:t>
      </w:r>
      <w:r w:rsidR="00761FAC" w:rsidRPr="0056035F">
        <w:rPr>
          <w:b/>
          <w:bCs/>
        </w:rPr>
        <w:t xml:space="preserve"> Feasibility Programme </w:t>
      </w:r>
      <w:r w:rsidR="00761FAC" w:rsidRPr="0056035F">
        <w:t>is the programme agreed between The Company and a TO for the undertaking of a</w:t>
      </w:r>
      <w:r w:rsidR="004129EB" w:rsidRPr="0056035F">
        <w:t>n</w:t>
      </w:r>
      <w:r w:rsidR="00761FAC" w:rsidRPr="0056035F">
        <w:t xml:space="preserve"> </w:t>
      </w:r>
      <w:r w:rsidRPr="0056035F">
        <w:t>NS</w:t>
      </w:r>
      <w:r w:rsidR="00761FAC" w:rsidRPr="0056035F">
        <w:t xml:space="preserve"> Feasibility Study.</w:t>
      </w:r>
    </w:p>
    <w:p w14:paraId="12A1B626" w14:textId="77777777" w:rsidR="00690C0B" w:rsidRPr="0056035F" w:rsidRDefault="00690C0B" w:rsidP="00690C0B">
      <w:pPr>
        <w:pStyle w:val="Heading3"/>
        <w:keepNext w:val="0"/>
        <w:tabs>
          <w:tab w:val="num" w:pos="851"/>
        </w:tabs>
        <w:ind w:left="720" w:hanging="720"/>
        <w:jc w:val="both"/>
      </w:pPr>
      <w:r w:rsidRPr="0056035F">
        <w:rPr>
          <w:b/>
          <w:bCs/>
        </w:rPr>
        <w:t xml:space="preserve">NS Feasibility Request Form </w:t>
      </w:r>
      <w:r w:rsidRPr="0056035F">
        <w:t xml:space="preserve">is a request in the form set out in Appendix </w:t>
      </w:r>
      <w:r>
        <w:t>B</w:t>
      </w:r>
      <w:r w:rsidRPr="0056035F">
        <w:t xml:space="preserve"> from The Company to a TO for an NS Feasibility Study.</w:t>
      </w:r>
    </w:p>
    <w:p w14:paraId="2C1A5DC9" w14:textId="35599420" w:rsidR="00761FAC" w:rsidRPr="004D1575" w:rsidRDefault="000E648F" w:rsidP="008C2D0B">
      <w:pPr>
        <w:pStyle w:val="Heading3"/>
        <w:keepNext w:val="0"/>
        <w:tabs>
          <w:tab w:val="num" w:pos="851"/>
        </w:tabs>
        <w:ind w:left="720" w:hanging="720"/>
        <w:jc w:val="both"/>
      </w:pPr>
      <w:r w:rsidRPr="0056035F">
        <w:rPr>
          <w:b/>
          <w:bCs/>
        </w:rPr>
        <w:t>NS</w:t>
      </w:r>
      <w:r w:rsidR="00761FAC" w:rsidRPr="0056035F">
        <w:rPr>
          <w:b/>
          <w:bCs/>
        </w:rPr>
        <w:t xml:space="preserve"> Feasibility Services </w:t>
      </w:r>
      <w:r w:rsidR="00761FAC" w:rsidRPr="0056035F">
        <w:t>are</w:t>
      </w:r>
      <w:r w:rsidR="00761FAC" w:rsidRPr="0056035F">
        <w:rPr>
          <w:b/>
          <w:bCs/>
        </w:rPr>
        <w:t xml:space="preserve"> </w:t>
      </w:r>
      <w:r w:rsidR="00761FAC" w:rsidRPr="0056035F">
        <w:t>the services</w:t>
      </w:r>
      <w:r w:rsidR="00761FAC" w:rsidRPr="0056035F">
        <w:rPr>
          <w:b/>
          <w:bCs/>
        </w:rPr>
        <w:t xml:space="preserve"> </w:t>
      </w:r>
      <w:r w:rsidR="00761FAC" w:rsidRPr="0056035F">
        <w:t>a TO has agreed to provide to The Company for a</w:t>
      </w:r>
      <w:r w:rsidR="004129EB" w:rsidRPr="0056035F">
        <w:t>n</w:t>
      </w:r>
      <w:r w:rsidR="00761FAC" w:rsidRPr="0056035F">
        <w:t xml:space="preserve"> </w:t>
      </w:r>
      <w:r w:rsidRPr="0056035F">
        <w:t>NS</w:t>
      </w:r>
      <w:r w:rsidR="00761FAC" w:rsidRPr="0056035F">
        <w:t xml:space="preserve"> Feasibility Study.</w:t>
      </w:r>
    </w:p>
    <w:p w14:paraId="31B62C1D" w14:textId="75E82474" w:rsidR="00112E4F" w:rsidRPr="0056035F" w:rsidRDefault="00112E4F" w:rsidP="00112E4F">
      <w:pPr>
        <w:pStyle w:val="Heading3"/>
        <w:keepNext w:val="0"/>
        <w:tabs>
          <w:tab w:val="num" w:pos="851"/>
        </w:tabs>
        <w:ind w:left="720" w:hanging="720"/>
        <w:jc w:val="both"/>
      </w:pPr>
      <w:r>
        <w:rPr>
          <w:b/>
          <w:bCs/>
        </w:rPr>
        <w:t xml:space="preserve">NS Feasibility Study </w:t>
      </w:r>
      <w:r w:rsidRPr="006C5FB9">
        <w:t>is a feasibility study used to assist The Company with a</w:t>
      </w:r>
      <w:r w:rsidR="00F11EF5">
        <w:t>n N</w:t>
      </w:r>
      <w:r w:rsidR="00A16FB4">
        <w:t>S</w:t>
      </w:r>
      <w:r w:rsidR="00F11EF5">
        <w:t xml:space="preserve"> </w:t>
      </w:r>
      <w:r w:rsidR="00A16FB4">
        <w:t>Exercise</w:t>
      </w:r>
      <w:r w:rsidRPr="006C5FB9">
        <w:t>.</w:t>
      </w:r>
    </w:p>
    <w:p w14:paraId="7420E59A" w14:textId="7467D80A" w:rsidR="00625B80" w:rsidRPr="00811F42" w:rsidRDefault="000E648F" w:rsidP="008C2D0B">
      <w:pPr>
        <w:pStyle w:val="Heading3"/>
        <w:keepNext w:val="0"/>
        <w:tabs>
          <w:tab w:val="num" w:pos="851"/>
        </w:tabs>
        <w:ind w:left="720" w:hanging="720"/>
        <w:jc w:val="both"/>
      </w:pPr>
      <w:r w:rsidRPr="0056035F">
        <w:rPr>
          <w:b/>
          <w:bCs/>
        </w:rPr>
        <w:t>NS</w:t>
      </w:r>
      <w:r w:rsidR="00761FAC" w:rsidRPr="0056035F">
        <w:rPr>
          <w:b/>
          <w:bCs/>
        </w:rPr>
        <w:t xml:space="preserve"> Feasibility Study Report </w:t>
      </w:r>
      <w:r w:rsidR="00761FAC" w:rsidRPr="0056035F">
        <w:t xml:space="preserve">is the report a TO has agreed to provide to The Company in </w:t>
      </w:r>
      <w:r w:rsidR="00761FAC" w:rsidRPr="00811F42">
        <w:t>respect of a</w:t>
      </w:r>
      <w:r w:rsidR="004129EB" w:rsidRPr="00811F42">
        <w:t>n</w:t>
      </w:r>
      <w:r w:rsidR="00761FAC" w:rsidRPr="00811F42">
        <w:t xml:space="preserve"> </w:t>
      </w:r>
      <w:r w:rsidRPr="00811F42">
        <w:t>NS</w:t>
      </w:r>
      <w:r w:rsidR="00761FAC" w:rsidRPr="00811F42">
        <w:t xml:space="preserve"> Feasibility Study.</w:t>
      </w:r>
    </w:p>
    <w:p w14:paraId="384BF2BF" w14:textId="19EC9C71" w:rsidR="00625B80" w:rsidRPr="00811F42" w:rsidRDefault="00FB421C" w:rsidP="00E122D1">
      <w:pPr>
        <w:pStyle w:val="Heading3"/>
        <w:keepNext w:val="0"/>
        <w:tabs>
          <w:tab w:val="num" w:pos="851"/>
        </w:tabs>
        <w:ind w:left="720" w:hanging="720"/>
        <w:jc w:val="both"/>
      </w:pPr>
      <w:r w:rsidRPr="00811F42">
        <w:rPr>
          <w:b/>
        </w:rPr>
        <w:t xml:space="preserve">Specific </w:t>
      </w:r>
      <w:r w:rsidR="00147CFE" w:rsidRPr="00811F42">
        <w:rPr>
          <w:b/>
        </w:rPr>
        <w:t xml:space="preserve">NS </w:t>
      </w:r>
      <w:r w:rsidR="0021534A" w:rsidRPr="00811F42">
        <w:rPr>
          <w:b/>
        </w:rPr>
        <w:t xml:space="preserve">Feasibility </w:t>
      </w:r>
      <w:r w:rsidR="001750BD" w:rsidRPr="00811F42">
        <w:rPr>
          <w:b/>
        </w:rPr>
        <w:t>Terms</w:t>
      </w:r>
      <w:r w:rsidRPr="00811F42">
        <w:rPr>
          <w:b/>
        </w:rPr>
        <w:t xml:space="preserve"> </w:t>
      </w:r>
      <w:r w:rsidR="003910B2" w:rsidRPr="00811F42">
        <w:rPr>
          <w:bCs/>
        </w:rPr>
        <w:t>the</w:t>
      </w:r>
      <w:r w:rsidR="003910B2" w:rsidRPr="00811F42">
        <w:rPr>
          <w:b/>
        </w:rPr>
        <w:t xml:space="preserve"> </w:t>
      </w:r>
      <w:r w:rsidRPr="00811F42">
        <w:t xml:space="preserve">form </w:t>
      </w:r>
      <w:r w:rsidR="003910B2" w:rsidRPr="00811F42">
        <w:t>(substantially in the form</w:t>
      </w:r>
      <w:r w:rsidR="0048561E" w:rsidRPr="00811F42">
        <w:t>at</w:t>
      </w:r>
      <w:r w:rsidR="003910B2" w:rsidRPr="00811F42">
        <w:t xml:space="preserve"> </w:t>
      </w:r>
      <w:r w:rsidR="00E869A4" w:rsidRPr="00811F42">
        <w:t>outlined in</w:t>
      </w:r>
      <w:r w:rsidRPr="00811F42">
        <w:t xml:space="preserve"> Appendix </w:t>
      </w:r>
      <w:r w:rsidR="00A17D84" w:rsidRPr="00811F42">
        <w:t>C</w:t>
      </w:r>
      <w:r w:rsidRPr="00811F42">
        <w:t xml:space="preserve">) </w:t>
      </w:r>
      <w:r w:rsidR="003910B2" w:rsidRPr="00811F42">
        <w:t>setting out</w:t>
      </w:r>
      <w:r w:rsidRPr="00811F42">
        <w:t xml:space="preserve"> the </w:t>
      </w:r>
      <w:r w:rsidR="00440533" w:rsidRPr="00811F42">
        <w:t>NS Feasibility Services, NS Feasibility Progr</w:t>
      </w:r>
      <w:r w:rsidR="001750BD" w:rsidRPr="00811F42">
        <w:t>a</w:t>
      </w:r>
      <w:r w:rsidR="00440533" w:rsidRPr="00811F42">
        <w:t>mme</w:t>
      </w:r>
      <w:r w:rsidR="0084766C" w:rsidRPr="00811F42">
        <w:t>, NS</w:t>
      </w:r>
      <w:r w:rsidR="00B233D5" w:rsidRPr="00811F42">
        <w:t xml:space="preserve"> Feasibility </w:t>
      </w:r>
      <w:r w:rsidR="0030705F" w:rsidRPr="00811F42">
        <w:t xml:space="preserve">Indicative </w:t>
      </w:r>
      <w:r w:rsidR="00B233D5" w:rsidRPr="00811F42">
        <w:t>C</w:t>
      </w:r>
      <w:r w:rsidR="0084766C" w:rsidRPr="00811F42">
        <w:t xml:space="preserve">osts and any other specific matters as agreed </w:t>
      </w:r>
      <w:r w:rsidRPr="00811F42">
        <w:t xml:space="preserve">between </w:t>
      </w:r>
      <w:r w:rsidR="004255F5" w:rsidRPr="00811F42">
        <w:t>The Company</w:t>
      </w:r>
      <w:r w:rsidRPr="00811F42">
        <w:t xml:space="preserve"> and the TO for the provision of </w:t>
      </w:r>
      <w:r w:rsidR="0084766C" w:rsidRPr="00811F42">
        <w:t>a specific</w:t>
      </w:r>
      <w:r w:rsidRPr="00811F42">
        <w:t xml:space="preserve"> NS Feasibility Study</w:t>
      </w:r>
      <w:r w:rsidR="00147CFE" w:rsidRPr="00811F42">
        <w:t>.</w:t>
      </w:r>
      <w:r w:rsidR="008A1967" w:rsidRPr="00811F42">
        <w:t xml:space="preserve"> </w:t>
      </w:r>
    </w:p>
    <w:p w14:paraId="2F2AD25D" w14:textId="25C1C75F" w:rsidR="00625B80" w:rsidRDefault="00625B80">
      <w:pPr>
        <w:spacing w:after="0"/>
      </w:pPr>
      <w:r>
        <w:br w:type="page"/>
      </w:r>
    </w:p>
    <w:p w14:paraId="168E9B59" w14:textId="06CD489D" w:rsidR="00645F9C" w:rsidRDefault="009D295B" w:rsidP="008C2D0B">
      <w:pPr>
        <w:pStyle w:val="Heading1"/>
        <w:keepNext w:val="0"/>
      </w:pPr>
      <w:r w:rsidRPr="0056035F">
        <w:lastRenderedPageBreak/>
        <w:t>Procedure</w:t>
      </w:r>
    </w:p>
    <w:p w14:paraId="3EE3CDC5" w14:textId="77777777" w:rsidR="003E2953" w:rsidRDefault="00E10859" w:rsidP="003E2953">
      <w:pPr>
        <w:pStyle w:val="Heading2"/>
      </w:pPr>
      <w:r w:rsidRPr="00B03CA8">
        <w:t xml:space="preserve">Nuclear Site Licence Provision </w:t>
      </w:r>
    </w:p>
    <w:p w14:paraId="59A1A4CD" w14:textId="76A69F27" w:rsidR="00BF51B4" w:rsidRPr="00E10859" w:rsidRDefault="009D3DFD" w:rsidP="004D1575">
      <w:pPr>
        <w:pStyle w:val="Heading3"/>
        <w:keepNext w:val="0"/>
        <w:tabs>
          <w:tab w:val="num" w:pos="720"/>
        </w:tabs>
        <w:ind w:left="720" w:hanging="720"/>
        <w:jc w:val="both"/>
      </w:pPr>
      <w:r>
        <w:t xml:space="preserve">When following this process where this may interact with, impact upon or fall within the boundary of a Nuclear Site Licence holder's site, or may otherwise have any form of </w:t>
      </w:r>
      <w:r w:rsidR="00D4285B">
        <w:t>e</w:t>
      </w:r>
      <w:r>
        <w:t xml:space="preserve">ffect and/or implication for a nuclear power station, consideration must be given to the relevant provisions of the applicable Nuclear Site Licence Provisions Agreement, the CUSC Bilateral Connection Agreement for that site, paragraph 6.9.5 of the CUSC and Section G3 of the </w:t>
      </w:r>
      <w:r w:rsidR="009C0784">
        <w:t>STC</w:t>
      </w:r>
      <w:r>
        <w:t xml:space="preserve"> to ensure compliance with all of these obligations.</w:t>
      </w:r>
    </w:p>
    <w:p w14:paraId="73FB8533" w14:textId="1CAB7250" w:rsidR="000A48DB" w:rsidRPr="00BF51B4" w:rsidRDefault="006E0FB0" w:rsidP="004D1575">
      <w:pPr>
        <w:pStyle w:val="Heading2"/>
        <w:keepNext w:val="0"/>
        <w:jc w:val="both"/>
      </w:pPr>
      <w:r w:rsidRPr="0056035F">
        <w:t>The Company</w:t>
      </w:r>
      <w:r w:rsidR="00645F9C" w:rsidRPr="0056035F">
        <w:t xml:space="preserve"> Request</w:t>
      </w:r>
      <w:r w:rsidR="000A48DB" w:rsidRPr="0056035F">
        <w:t xml:space="preserve">  </w:t>
      </w:r>
    </w:p>
    <w:p w14:paraId="15219BC6" w14:textId="7060A923" w:rsidR="000B7E92" w:rsidRPr="00151016" w:rsidRDefault="001A5F62" w:rsidP="00D45B02">
      <w:pPr>
        <w:pStyle w:val="Heading3"/>
        <w:keepNext w:val="0"/>
        <w:tabs>
          <w:tab w:val="num" w:pos="720"/>
        </w:tabs>
        <w:ind w:left="720" w:hanging="720"/>
        <w:jc w:val="both"/>
      </w:pPr>
      <w:r w:rsidRPr="00151016">
        <w:t>The Company shall (where and to the extent practical) reasonably endeavour to give the TO prior notice of any upcoming request for an NS Feasibility Study and the likely scope and timescales for the same.</w:t>
      </w:r>
      <w:r w:rsidR="008665B1">
        <w:t xml:space="preserve"> </w:t>
      </w:r>
      <w:r w:rsidR="00357D27" w:rsidRPr="00151016">
        <w:t xml:space="preserve">The Company shall (where and to the extent practical) reasonably endeavour to give the TO prior notice of any </w:t>
      </w:r>
      <w:r w:rsidR="00357D27">
        <w:t>anticipated increase in volum</w:t>
      </w:r>
      <w:r w:rsidR="00193EB6">
        <w:t xml:space="preserve">e of </w:t>
      </w:r>
      <w:r w:rsidR="00357D27" w:rsidRPr="00151016">
        <w:t>upcoming request</w:t>
      </w:r>
      <w:r w:rsidR="00193EB6">
        <w:t>s</w:t>
      </w:r>
      <w:r w:rsidR="00357D27" w:rsidRPr="00151016">
        <w:t xml:space="preserve"> for NS Feasibility Stud</w:t>
      </w:r>
      <w:r w:rsidR="00193EB6">
        <w:t>ies</w:t>
      </w:r>
      <w:r w:rsidR="00357D27" w:rsidRPr="00151016">
        <w:t>.</w:t>
      </w:r>
    </w:p>
    <w:p w14:paraId="42C3AFB4" w14:textId="199893C7" w:rsidR="001A5F62" w:rsidRPr="008665B1" w:rsidRDefault="005E3704" w:rsidP="001A5F62">
      <w:pPr>
        <w:pStyle w:val="Heading3"/>
        <w:keepNext w:val="0"/>
        <w:tabs>
          <w:tab w:val="num" w:pos="720"/>
        </w:tabs>
        <w:ind w:left="720" w:hanging="720"/>
        <w:jc w:val="both"/>
      </w:pPr>
      <w:r w:rsidRPr="008665B1">
        <w:t>Where prior discussion has not taken place, The Company shall</w:t>
      </w:r>
      <w:r w:rsidR="000E48C1" w:rsidRPr="008665B1">
        <w:t xml:space="preserve"> </w:t>
      </w:r>
      <w:r w:rsidR="004F175D" w:rsidRPr="008665B1">
        <w:t>notify</w:t>
      </w:r>
      <w:r w:rsidR="000E48C1" w:rsidRPr="008665B1">
        <w:t xml:space="preserve"> the TO and </w:t>
      </w:r>
      <w:r w:rsidR="003F69B4" w:rsidRPr="008665B1">
        <w:t xml:space="preserve">where necessary agree the requirement for an NS Feasibility Study </w:t>
      </w:r>
      <w:r w:rsidR="00886DD9" w:rsidRPr="008665B1">
        <w:t xml:space="preserve">to support the NS Exercise </w:t>
      </w:r>
      <w:r w:rsidR="00980F87" w:rsidRPr="008665B1">
        <w:t>prior to</w:t>
      </w:r>
      <w:r w:rsidR="003F69B4" w:rsidRPr="008665B1">
        <w:t xml:space="preserve"> sending a formal request.</w:t>
      </w:r>
      <w:r w:rsidR="00B049C9" w:rsidRPr="008665B1">
        <w:t xml:space="preserve"> Where prior discussion has </w:t>
      </w:r>
      <w:r w:rsidR="00880B82" w:rsidRPr="008665B1">
        <w:t>taken place</w:t>
      </w:r>
      <w:r w:rsidR="00E72E2E" w:rsidRPr="008665B1">
        <w:t>, the company may send the formal request when required.</w:t>
      </w:r>
    </w:p>
    <w:p w14:paraId="1331FA3A" w14:textId="1D3CAB85" w:rsidR="000A48DB" w:rsidRPr="00151016" w:rsidRDefault="006E0FB0" w:rsidP="005817AF">
      <w:pPr>
        <w:pStyle w:val="Heading3"/>
        <w:keepNext w:val="0"/>
        <w:tabs>
          <w:tab w:val="num" w:pos="720"/>
        </w:tabs>
        <w:ind w:left="720" w:hanging="720"/>
        <w:jc w:val="both"/>
      </w:pPr>
      <w:r w:rsidRPr="00151016">
        <w:t>The Company</w:t>
      </w:r>
      <w:r w:rsidR="7521DFBC" w:rsidRPr="00151016">
        <w:t xml:space="preserve"> </w:t>
      </w:r>
      <w:r w:rsidR="00DE2890" w:rsidRPr="00151016">
        <w:t xml:space="preserve">shall </w:t>
      </w:r>
      <w:r w:rsidR="7521DFBC" w:rsidRPr="00151016">
        <w:t xml:space="preserve">send </w:t>
      </w:r>
      <w:r w:rsidR="00DE2890" w:rsidRPr="00151016">
        <w:t xml:space="preserve">the formal </w:t>
      </w:r>
      <w:r w:rsidR="00B233D5" w:rsidRPr="00151016">
        <w:t>request for a</w:t>
      </w:r>
      <w:r w:rsidR="004129EB" w:rsidRPr="00151016">
        <w:t>n</w:t>
      </w:r>
      <w:r w:rsidR="00B233D5" w:rsidRPr="00151016">
        <w:t xml:space="preserve"> </w:t>
      </w:r>
      <w:r w:rsidR="001D0D60" w:rsidRPr="00151016">
        <w:t>NS</w:t>
      </w:r>
      <w:r w:rsidR="00A50E3A" w:rsidRPr="00151016">
        <w:t xml:space="preserve"> </w:t>
      </w:r>
      <w:r w:rsidR="7521DFBC" w:rsidRPr="00151016">
        <w:t>Feasibility Study</w:t>
      </w:r>
      <w:r w:rsidR="005E6254" w:rsidRPr="00151016">
        <w:t xml:space="preserve"> </w:t>
      </w:r>
      <w:r w:rsidR="7521DFBC" w:rsidRPr="00151016">
        <w:t xml:space="preserve">to a </w:t>
      </w:r>
      <w:r w:rsidR="362E6C0A" w:rsidRPr="00151016">
        <w:t>TO</w:t>
      </w:r>
      <w:r w:rsidR="00B233D5" w:rsidRPr="00151016">
        <w:t xml:space="preserve"> in the form</w:t>
      </w:r>
      <w:r w:rsidR="005E260B" w:rsidRPr="00151016">
        <w:t>at</w:t>
      </w:r>
      <w:r w:rsidR="00B233D5" w:rsidRPr="00151016">
        <w:t xml:space="preserve"> exhibited in Appendix </w:t>
      </w:r>
      <w:r w:rsidR="00B1207F" w:rsidRPr="00151016">
        <w:t>B</w:t>
      </w:r>
      <w:r w:rsidR="00841865" w:rsidRPr="00151016">
        <w:t>.</w:t>
      </w:r>
    </w:p>
    <w:p w14:paraId="69F2CEA0" w14:textId="57B65CC6" w:rsidR="00D7323E" w:rsidRPr="00811F42" w:rsidRDefault="009419E7" w:rsidP="008C2D0B">
      <w:pPr>
        <w:pStyle w:val="Heading3"/>
        <w:keepNext w:val="0"/>
        <w:tabs>
          <w:tab w:val="num" w:pos="720"/>
        </w:tabs>
        <w:ind w:left="720" w:hanging="720"/>
        <w:jc w:val="both"/>
      </w:pPr>
      <w:r w:rsidRPr="00811F42">
        <w:t>The</w:t>
      </w:r>
      <w:r w:rsidR="00075F39" w:rsidRPr="00811F42">
        <w:t xml:space="preserve"> timescales for carrying out </w:t>
      </w:r>
      <w:r w:rsidR="000303B0" w:rsidRPr="00811F42">
        <w:t>each</w:t>
      </w:r>
      <w:r w:rsidR="00075F39" w:rsidRPr="00811F42">
        <w:t xml:space="preserve"> NS Feasibility Study </w:t>
      </w:r>
      <w:r w:rsidR="00193A1E" w:rsidRPr="00811F42">
        <w:t>are dependent on the detailed requirements</w:t>
      </w:r>
      <w:r w:rsidR="005B6259" w:rsidRPr="00811F42">
        <w:t xml:space="preserve"> of the request</w:t>
      </w:r>
      <w:r w:rsidR="00193A1E" w:rsidRPr="00811F42">
        <w:t xml:space="preserve"> and </w:t>
      </w:r>
      <w:r w:rsidR="00075F39" w:rsidRPr="00811F42">
        <w:t>shall be agreed between The Company and TO</w:t>
      </w:r>
      <w:r w:rsidR="00E542D7" w:rsidRPr="00811F42">
        <w:t xml:space="preserve">. The </w:t>
      </w:r>
      <w:r w:rsidR="00CF178B" w:rsidRPr="00811F42">
        <w:t xml:space="preserve">timings </w:t>
      </w:r>
      <w:r w:rsidR="00A703AF" w:rsidRPr="00811F42">
        <w:t xml:space="preserve">outlined </w:t>
      </w:r>
      <w:r w:rsidR="00CF178B" w:rsidRPr="00811F42">
        <w:t xml:space="preserve">in </w:t>
      </w:r>
      <w:r w:rsidR="00CF178B" w:rsidRPr="00811F42">
        <w:fldChar w:fldCharType="begin"/>
      </w:r>
      <w:r w:rsidR="00CF178B" w:rsidRPr="00811F42">
        <w:instrText xml:space="preserve"> REF _Ref191999312 \r \h </w:instrText>
      </w:r>
      <w:r w:rsidR="00DA0051" w:rsidRPr="00811F42">
        <w:instrText xml:space="preserve"> \* MERGEFORMAT </w:instrText>
      </w:r>
      <w:r w:rsidR="00CF178B" w:rsidRPr="00811F42">
        <w:fldChar w:fldCharType="separate"/>
      </w:r>
      <w:r w:rsidR="00CF178B" w:rsidRPr="00811F42">
        <w:t>3.3</w:t>
      </w:r>
      <w:r w:rsidR="00CF178B" w:rsidRPr="00811F42">
        <w:fldChar w:fldCharType="end"/>
      </w:r>
      <w:r w:rsidR="00CF178B" w:rsidRPr="00811F42">
        <w:t xml:space="preserve"> </w:t>
      </w:r>
      <w:r w:rsidR="00F72353" w:rsidRPr="00811F42">
        <w:t>are indicative only.</w:t>
      </w:r>
    </w:p>
    <w:p w14:paraId="13E0B374" w14:textId="2D50D8DF" w:rsidR="000A48DB" w:rsidRPr="00811F42" w:rsidRDefault="001D0D60" w:rsidP="008C2D0B">
      <w:pPr>
        <w:pStyle w:val="Heading2"/>
        <w:keepNext w:val="0"/>
        <w:jc w:val="both"/>
      </w:pPr>
      <w:bookmarkStart w:id="2" w:name="_Ref191999312"/>
      <w:r w:rsidRPr="00811F42">
        <w:t>NS</w:t>
      </w:r>
      <w:r w:rsidR="00C30DE9" w:rsidRPr="00811F42">
        <w:t xml:space="preserve"> </w:t>
      </w:r>
      <w:r w:rsidR="001E3C46" w:rsidRPr="00811F42">
        <w:t>Feasibility S</w:t>
      </w:r>
      <w:r w:rsidR="000A48DB" w:rsidRPr="00811F42">
        <w:t xml:space="preserve">tudy and </w:t>
      </w:r>
      <w:r w:rsidRPr="00811F42">
        <w:t>NS</w:t>
      </w:r>
      <w:r w:rsidR="00C30DE9" w:rsidRPr="00811F42">
        <w:t xml:space="preserve"> </w:t>
      </w:r>
      <w:r w:rsidR="000A48DB" w:rsidRPr="00811F42">
        <w:t xml:space="preserve">Feasibility </w:t>
      </w:r>
      <w:r w:rsidR="00483442" w:rsidRPr="00811F42">
        <w:t xml:space="preserve">Study </w:t>
      </w:r>
      <w:r w:rsidR="002D26D2" w:rsidRPr="00811F42">
        <w:t>Report</w:t>
      </w:r>
      <w:bookmarkEnd w:id="2"/>
      <w:r w:rsidR="000A48DB" w:rsidRPr="00811F42">
        <w:t xml:space="preserve"> </w:t>
      </w:r>
    </w:p>
    <w:p w14:paraId="70F8297C" w14:textId="1C54F743" w:rsidR="00A21EB8" w:rsidRPr="00811F42" w:rsidRDefault="00A81A10" w:rsidP="008C2D0B">
      <w:pPr>
        <w:pStyle w:val="Heading3"/>
        <w:keepNext w:val="0"/>
        <w:tabs>
          <w:tab w:val="num" w:pos="720"/>
        </w:tabs>
        <w:ind w:left="720" w:hanging="720"/>
        <w:jc w:val="both"/>
      </w:pPr>
      <w:bookmarkStart w:id="3" w:name="_Ref192064449"/>
      <w:r w:rsidRPr="00811F42">
        <w:t>W</w:t>
      </w:r>
      <w:r w:rsidR="00A21EB8" w:rsidRPr="00811F42">
        <w:t xml:space="preserve">ithin </w:t>
      </w:r>
      <w:r w:rsidR="009800AC">
        <w:t>1 month</w:t>
      </w:r>
      <w:r w:rsidR="00A21EB8" w:rsidRPr="00811F42">
        <w:t xml:space="preserve"> </w:t>
      </w:r>
      <w:r w:rsidR="00657C3F" w:rsidRPr="00811F42">
        <w:t xml:space="preserve">of receipt of the </w:t>
      </w:r>
      <w:r w:rsidR="001D0D60" w:rsidRPr="00811F42">
        <w:t>NS</w:t>
      </w:r>
      <w:r w:rsidR="003A46C3" w:rsidRPr="00811F42">
        <w:t xml:space="preserve"> Feasibility Study </w:t>
      </w:r>
      <w:r w:rsidR="006D5575" w:rsidRPr="00811F42">
        <w:t xml:space="preserve">Request </w:t>
      </w:r>
      <w:r w:rsidR="00A21EB8" w:rsidRPr="00811F42">
        <w:t xml:space="preserve">or </w:t>
      </w:r>
      <w:r w:rsidR="00657C3F" w:rsidRPr="00811F42">
        <w:t xml:space="preserve">such </w:t>
      </w:r>
      <w:r w:rsidR="00A21EB8" w:rsidRPr="00811F42">
        <w:t xml:space="preserve">other timescale as agreed between </w:t>
      </w:r>
      <w:r w:rsidR="006E0FB0" w:rsidRPr="00811F42">
        <w:t>The Company</w:t>
      </w:r>
      <w:r w:rsidR="00A21EB8" w:rsidRPr="00811F42">
        <w:t xml:space="preserve"> and the </w:t>
      </w:r>
      <w:r w:rsidR="00657C3F" w:rsidRPr="00811F42">
        <w:t>TO</w:t>
      </w:r>
      <w:r w:rsidR="00854AD9" w:rsidRPr="00811F42">
        <w:t xml:space="preserve">, </w:t>
      </w:r>
      <w:r w:rsidR="006E0FB0" w:rsidRPr="00811F42">
        <w:t>The Company</w:t>
      </w:r>
      <w:r w:rsidR="00854AD9" w:rsidRPr="00811F42">
        <w:t xml:space="preserve"> and the TO shall agree</w:t>
      </w:r>
      <w:r w:rsidR="00A21EB8" w:rsidRPr="00811F42">
        <w:t>:</w:t>
      </w:r>
      <w:bookmarkEnd w:id="3"/>
      <w:r w:rsidR="00A21EB8" w:rsidRPr="00811F42">
        <w:t xml:space="preserve"> </w:t>
      </w:r>
    </w:p>
    <w:p w14:paraId="02B7C936" w14:textId="77777777" w:rsidR="00484AC9" w:rsidRPr="00811F42" w:rsidRDefault="00484AC9" w:rsidP="00D90244">
      <w:pPr>
        <w:pStyle w:val="Heading3"/>
        <w:keepNext w:val="0"/>
        <w:numPr>
          <w:ilvl w:val="0"/>
          <w:numId w:val="41"/>
        </w:numPr>
        <w:jc w:val="both"/>
      </w:pPr>
      <w:r w:rsidRPr="00811F42">
        <w:t xml:space="preserve">the data required from The Company to carry out the NS Feasibility Study; </w:t>
      </w:r>
    </w:p>
    <w:p w14:paraId="2E4A4D46" w14:textId="2E0AAD47" w:rsidR="00720184" w:rsidRPr="00811F42" w:rsidRDefault="00A21EB8" w:rsidP="00D90244">
      <w:pPr>
        <w:pStyle w:val="Heading3"/>
        <w:keepNext w:val="0"/>
        <w:numPr>
          <w:ilvl w:val="0"/>
          <w:numId w:val="41"/>
        </w:numPr>
        <w:jc w:val="both"/>
      </w:pPr>
      <w:r w:rsidRPr="00811F42">
        <w:t xml:space="preserve">the output required from the </w:t>
      </w:r>
      <w:r w:rsidR="001D0D60" w:rsidRPr="00811F42">
        <w:t>NS</w:t>
      </w:r>
      <w:r w:rsidR="00122377" w:rsidRPr="00811F42">
        <w:t xml:space="preserve"> </w:t>
      </w:r>
      <w:r w:rsidR="00566708" w:rsidRPr="00811F42">
        <w:t>Feasibility Study</w:t>
      </w:r>
      <w:r w:rsidR="00720184" w:rsidRPr="00811F42">
        <w:t xml:space="preserve"> </w:t>
      </w:r>
      <w:r w:rsidR="00DC69F2" w:rsidRPr="00811F42">
        <w:t>and what will be covered in the</w:t>
      </w:r>
      <w:r w:rsidR="008004E4" w:rsidRPr="00811F42">
        <w:t xml:space="preserve"> </w:t>
      </w:r>
      <w:r w:rsidR="001D0D60" w:rsidRPr="00811F42">
        <w:t>NS</w:t>
      </w:r>
      <w:r w:rsidR="00122377" w:rsidRPr="00811F42">
        <w:t xml:space="preserve"> </w:t>
      </w:r>
      <w:r w:rsidR="00DC69F2" w:rsidRPr="00811F42">
        <w:t xml:space="preserve">Feasibility </w:t>
      </w:r>
      <w:r w:rsidR="00483442" w:rsidRPr="00811F42">
        <w:t xml:space="preserve">Study </w:t>
      </w:r>
      <w:r w:rsidR="00DC69F2" w:rsidRPr="00811F42">
        <w:t>Report</w:t>
      </w:r>
      <w:r w:rsidR="007853E9" w:rsidRPr="00811F42">
        <w:t>;</w:t>
      </w:r>
    </w:p>
    <w:p w14:paraId="7ACB6787" w14:textId="07E0D2D9" w:rsidR="0036313A" w:rsidRPr="00811F42" w:rsidRDefault="0036313A" w:rsidP="00D90244">
      <w:pPr>
        <w:pStyle w:val="Heading3"/>
        <w:keepNext w:val="0"/>
        <w:numPr>
          <w:ilvl w:val="0"/>
          <w:numId w:val="41"/>
        </w:numPr>
        <w:jc w:val="both"/>
      </w:pPr>
      <w:r w:rsidRPr="00811F42">
        <w:t xml:space="preserve">the </w:t>
      </w:r>
      <w:r w:rsidR="00983913" w:rsidRPr="00811F42">
        <w:t>programme</w:t>
      </w:r>
      <w:r w:rsidR="00434C8E" w:rsidRPr="00811F42">
        <w:t xml:space="preserve"> </w:t>
      </w:r>
      <w:r w:rsidR="001A27B3" w:rsidRPr="00811F42">
        <w:t>(</w:t>
      </w:r>
      <w:r w:rsidR="00667A40" w:rsidRPr="00811F42">
        <w:t xml:space="preserve">including the </w:t>
      </w:r>
      <w:r w:rsidR="001A27B3" w:rsidRPr="00811F42">
        <w:t>s</w:t>
      </w:r>
      <w:r w:rsidR="00667A40" w:rsidRPr="00811F42">
        <w:t xml:space="preserve">tart date and the </w:t>
      </w:r>
      <w:r w:rsidR="001D0D60" w:rsidRPr="00811F42">
        <w:t>NS</w:t>
      </w:r>
      <w:r w:rsidR="00667A40" w:rsidRPr="00811F42">
        <w:t xml:space="preserve"> Feasibility </w:t>
      </w:r>
      <w:r w:rsidR="00483442" w:rsidRPr="00811F42">
        <w:t xml:space="preserve">Study </w:t>
      </w:r>
      <w:r w:rsidR="00667A40" w:rsidRPr="00811F42">
        <w:t xml:space="preserve">Report issue date) </w:t>
      </w:r>
      <w:r w:rsidR="00434C8E" w:rsidRPr="00811F42">
        <w:t>fo</w:t>
      </w:r>
      <w:r w:rsidR="00A76A66" w:rsidRPr="00811F42">
        <w:t xml:space="preserve">r </w:t>
      </w:r>
      <w:r w:rsidR="00434C8E" w:rsidRPr="00811F42">
        <w:t xml:space="preserve">the </w:t>
      </w:r>
      <w:r w:rsidR="001D0D60" w:rsidRPr="00811F42">
        <w:t>NS</w:t>
      </w:r>
      <w:r w:rsidR="00122377" w:rsidRPr="00811F42">
        <w:t xml:space="preserve"> </w:t>
      </w:r>
      <w:r w:rsidR="00434C8E" w:rsidRPr="00811F42">
        <w:t>Feasibility Study</w:t>
      </w:r>
      <w:r w:rsidRPr="00811F42">
        <w:t>;</w:t>
      </w:r>
    </w:p>
    <w:p w14:paraId="241CFE4C" w14:textId="48A3F925" w:rsidR="00A21EB8" w:rsidRPr="00811F42" w:rsidRDefault="00A21EB8" w:rsidP="00D90244">
      <w:pPr>
        <w:pStyle w:val="Heading3"/>
        <w:keepNext w:val="0"/>
        <w:numPr>
          <w:ilvl w:val="0"/>
          <w:numId w:val="41"/>
        </w:numPr>
        <w:jc w:val="both"/>
      </w:pPr>
      <w:r w:rsidRPr="00811F42">
        <w:t xml:space="preserve">the </w:t>
      </w:r>
      <w:r w:rsidR="009F3AFE" w:rsidRPr="00811F42">
        <w:t xml:space="preserve">scope and extent of the </w:t>
      </w:r>
      <w:r w:rsidR="001D0D60" w:rsidRPr="00811F42">
        <w:t>NS</w:t>
      </w:r>
      <w:r w:rsidR="009F3AFE" w:rsidRPr="00811F42">
        <w:t xml:space="preserve"> Feasibility Services being </w:t>
      </w:r>
      <w:r w:rsidRPr="00811F42">
        <w:t>key activities/milestones</w:t>
      </w:r>
      <w:r w:rsidR="003C145B" w:rsidRPr="00811F42">
        <w:t xml:space="preserve"> </w:t>
      </w:r>
      <w:r w:rsidR="0022647E" w:rsidRPr="00811F42">
        <w:t xml:space="preserve">required </w:t>
      </w:r>
      <w:r w:rsidR="003C145B" w:rsidRPr="00811F42">
        <w:t>(including progress and review meetings</w:t>
      </w:r>
      <w:r w:rsidR="00667A40" w:rsidRPr="00811F42">
        <w:t xml:space="preserve"> and issues of the draft report</w:t>
      </w:r>
      <w:r w:rsidR="003C145B" w:rsidRPr="00811F42">
        <w:t xml:space="preserve">) </w:t>
      </w:r>
      <w:r w:rsidR="00720184" w:rsidRPr="00811F42">
        <w:t xml:space="preserve">and the target dates </w:t>
      </w:r>
      <w:r w:rsidR="00EB3451" w:rsidRPr="00811F42">
        <w:t xml:space="preserve">for the </w:t>
      </w:r>
      <w:r w:rsidR="00667A40" w:rsidRPr="00811F42">
        <w:t xml:space="preserve">steps </w:t>
      </w:r>
      <w:r w:rsidR="00B233D5" w:rsidRPr="00811F42">
        <w:t xml:space="preserve">agreed in the </w:t>
      </w:r>
      <w:r w:rsidR="001D0D60" w:rsidRPr="00811F42">
        <w:t>NS</w:t>
      </w:r>
      <w:r w:rsidR="00122377" w:rsidRPr="00811F42">
        <w:t xml:space="preserve"> </w:t>
      </w:r>
      <w:r w:rsidR="00720184" w:rsidRPr="00811F42">
        <w:t>Feasibility Programme</w:t>
      </w:r>
      <w:r w:rsidR="006F1C2A" w:rsidRPr="00811F42">
        <w:t xml:space="preserve"> to meet the </w:t>
      </w:r>
      <w:r w:rsidR="001D0D60" w:rsidRPr="00811F42">
        <w:t>NS</w:t>
      </w:r>
      <w:r w:rsidR="00122377" w:rsidRPr="00811F42">
        <w:t xml:space="preserve"> </w:t>
      </w:r>
      <w:r w:rsidR="006F1C2A" w:rsidRPr="00811F42">
        <w:t xml:space="preserve">Feasibility </w:t>
      </w:r>
      <w:r w:rsidR="00483442" w:rsidRPr="00811F42">
        <w:t xml:space="preserve">Study </w:t>
      </w:r>
      <w:r w:rsidR="006F1C2A" w:rsidRPr="00811F42">
        <w:t>Report issue date</w:t>
      </w:r>
      <w:r w:rsidR="008D2F0F" w:rsidRPr="00811F42">
        <w:t>;</w:t>
      </w:r>
    </w:p>
    <w:p w14:paraId="540FFEB4" w14:textId="182B2E15" w:rsidR="002232BD" w:rsidRPr="00811F42" w:rsidRDefault="00D17D7C" w:rsidP="00D90244">
      <w:pPr>
        <w:pStyle w:val="Heading3"/>
        <w:keepNext w:val="0"/>
        <w:numPr>
          <w:ilvl w:val="0"/>
          <w:numId w:val="41"/>
        </w:numPr>
        <w:jc w:val="both"/>
      </w:pPr>
      <w:r w:rsidRPr="00811F42">
        <w:t xml:space="preserve">the format and content of the </w:t>
      </w:r>
      <w:r w:rsidR="001D0D60" w:rsidRPr="00811F42">
        <w:t>NS</w:t>
      </w:r>
      <w:r w:rsidRPr="00811F42">
        <w:t xml:space="preserve"> Feasibility </w:t>
      </w:r>
      <w:r w:rsidR="00483442" w:rsidRPr="00811F42">
        <w:t xml:space="preserve">Study </w:t>
      </w:r>
      <w:r w:rsidRPr="00811F42">
        <w:t>Report</w:t>
      </w:r>
      <w:r w:rsidR="000D116C">
        <w:t>;</w:t>
      </w:r>
    </w:p>
    <w:p w14:paraId="593C595E" w14:textId="21CE45F2" w:rsidR="00F61F17" w:rsidRPr="00811F42" w:rsidRDefault="00F61F17" w:rsidP="00D90244">
      <w:pPr>
        <w:pStyle w:val="Heading3"/>
        <w:keepNext w:val="0"/>
        <w:numPr>
          <w:ilvl w:val="0"/>
          <w:numId w:val="41"/>
        </w:numPr>
        <w:jc w:val="both"/>
      </w:pPr>
      <w:r w:rsidRPr="00811F42">
        <w:t xml:space="preserve">the </w:t>
      </w:r>
      <w:r w:rsidR="001D0D60" w:rsidRPr="00811F42">
        <w:t>NS</w:t>
      </w:r>
      <w:r w:rsidR="001750BD" w:rsidRPr="00811F42">
        <w:t xml:space="preserve"> Feasibility</w:t>
      </w:r>
      <w:r w:rsidR="00A25DCA" w:rsidRPr="00811F42">
        <w:t xml:space="preserve"> Indicative</w:t>
      </w:r>
      <w:r w:rsidR="001750BD" w:rsidRPr="00811F42">
        <w:t xml:space="preserve"> Costs </w:t>
      </w:r>
      <w:r w:rsidRPr="00811F42">
        <w:t xml:space="preserve">payable by </w:t>
      </w:r>
      <w:r w:rsidR="006E0FB0" w:rsidRPr="00811F42">
        <w:t>The Company</w:t>
      </w:r>
      <w:r w:rsidRPr="00811F42">
        <w:t xml:space="preserve"> </w:t>
      </w:r>
      <w:r w:rsidR="00FF207F" w:rsidRPr="00811F42">
        <w:t xml:space="preserve">to the TO </w:t>
      </w:r>
      <w:r w:rsidRPr="00811F42">
        <w:t xml:space="preserve">for the </w:t>
      </w:r>
      <w:r w:rsidR="001D0D60" w:rsidRPr="00811F42">
        <w:t>NS</w:t>
      </w:r>
      <w:r w:rsidR="00122377" w:rsidRPr="00811F42">
        <w:t xml:space="preserve"> </w:t>
      </w:r>
      <w:r w:rsidRPr="00811F42">
        <w:t>Feasibility Study</w:t>
      </w:r>
      <w:r w:rsidR="002232BD" w:rsidRPr="00811F42">
        <w:t>.</w:t>
      </w:r>
    </w:p>
    <w:p w14:paraId="07D304B8" w14:textId="62AB00E9" w:rsidR="000D2034" w:rsidRPr="00811F42" w:rsidRDefault="4A70512C" w:rsidP="008C2D0B">
      <w:pPr>
        <w:pStyle w:val="Heading3"/>
        <w:keepNext w:val="0"/>
        <w:tabs>
          <w:tab w:val="num" w:pos="720"/>
        </w:tabs>
        <w:ind w:left="720" w:hanging="720"/>
        <w:jc w:val="both"/>
      </w:pPr>
      <w:r w:rsidRPr="00811F42">
        <w:t>W</w:t>
      </w:r>
      <w:r w:rsidR="72E3C088" w:rsidRPr="00811F42">
        <w:t xml:space="preserve">ithin </w:t>
      </w:r>
      <w:r w:rsidR="007015F9" w:rsidRPr="00811F42">
        <w:t>1 month</w:t>
      </w:r>
      <w:r w:rsidR="72E3C088" w:rsidRPr="00811F42">
        <w:t xml:space="preserve"> </w:t>
      </w:r>
      <w:r w:rsidR="361E8B5F" w:rsidRPr="00811F42">
        <w:t>(</w:t>
      </w:r>
      <w:r w:rsidR="72E3C088" w:rsidRPr="00811F42">
        <w:t>or such other timescale as agreed</w:t>
      </w:r>
      <w:r w:rsidR="007015F9" w:rsidRPr="00811F42">
        <w:t>)</w:t>
      </w:r>
      <w:r w:rsidR="72E3C088" w:rsidRPr="00811F42">
        <w:t xml:space="preserve"> of reaching agreement under </w:t>
      </w:r>
      <w:r w:rsidR="00A65AF6" w:rsidRPr="00811F42">
        <w:fldChar w:fldCharType="begin"/>
      </w:r>
      <w:r w:rsidR="00A65AF6" w:rsidRPr="00811F42">
        <w:instrText xml:space="preserve"> REF _Ref192064449 \r \h </w:instrText>
      </w:r>
      <w:r w:rsidR="00811F42">
        <w:instrText xml:space="preserve"> \* MERGEFORMAT </w:instrText>
      </w:r>
      <w:r w:rsidR="00A65AF6" w:rsidRPr="00811F42">
        <w:fldChar w:fldCharType="separate"/>
      </w:r>
      <w:r w:rsidR="00A65AF6" w:rsidRPr="00811F42">
        <w:t>3.3.1</w:t>
      </w:r>
      <w:r w:rsidR="00A65AF6" w:rsidRPr="00811F42">
        <w:fldChar w:fldCharType="end"/>
      </w:r>
      <w:r w:rsidR="1300EBC2" w:rsidRPr="00811F42">
        <w:t xml:space="preserve"> </w:t>
      </w:r>
      <w:r w:rsidR="006E0FB0" w:rsidRPr="00811F42">
        <w:t>The Company</w:t>
      </w:r>
      <w:r w:rsidR="7521DFBC" w:rsidRPr="00811F42">
        <w:t xml:space="preserve"> </w:t>
      </w:r>
      <w:r w:rsidR="70AE82C6" w:rsidRPr="00811F42">
        <w:t xml:space="preserve">and the TO </w:t>
      </w:r>
      <w:r w:rsidR="7521DFBC" w:rsidRPr="00811F42">
        <w:t xml:space="preserve">shall </w:t>
      </w:r>
      <w:r w:rsidR="1300EBC2" w:rsidRPr="00811F42">
        <w:t xml:space="preserve">record the agreement reached by completing </w:t>
      </w:r>
      <w:r w:rsidR="7CC89E3A" w:rsidRPr="00811F42">
        <w:t xml:space="preserve">and signing </w:t>
      </w:r>
      <w:r w:rsidR="1300EBC2" w:rsidRPr="00811F42">
        <w:t xml:space="preserve">the </w:t>
      </w:r>
      <w:r w:rsidR="00FB421C" w:rsidRPr="00811F42">
        <w:t xml:space="preserve">Specific </w:t>
      </w:r>
      <w:r w:rsidR="001D0D60" w:rsidRPr="00811F42">
        <w:t>NS</w:t>
      </w:r>
      <w:r w:rsidR="00FB421C" w:rsidRPr="00811F42">
        <w:t xml:space="preserve"> Feasibility </w:t>
      </w:r>
      <w:r w:rsidR="001750BD" w:rsidRPr="00811F42">
        <w:t>Terms</w:t>
      </w:r>
      <w:r w:rsidR="000D2034" w:rsidRPr="00811F42">
        <w:t>.</w:t>
      </w:r>
    </w:p>
    <w:p w14:paraId="4C7125B6" w14:textId="41DDA07E" w:rsidR="000A48DB" w:rsidRPr="00811F42" w:rsidRDefault="000D2034" w:rsidP="008C2D0B">
      <w:pPr>
        <w:pStyle w:val="Heading3"/>
        <w:keepNext w:val="0"/>
        <w:tabs>
          <w:tab w:val="num" w:pos="720"/>
        </w:tabs>
        <w:ind w:left="720" w:hanging="720"/>
        <w:jc w:val="both"/>
      </w:pPr>
      <w:r w:rsidRPr="00811F42">
        <w:t xml:space="preserve">The Specific </w:t>
      </w:r>
      <w:r w:rsidR="001D0D60" w:rsidRPr="00811F42">
        <w:t>NS</w:t>
      </w:r>
      <w:r w:rsidRPr="00811F42">
        <w:t xml:space="preserve"> Feasibility Terms</w:t>
      </w:r>
      <w:r w:rsidR="00A74575" w:rsidRPr="00811F42">
        <w:t xml:space="preserve"> </w:t>
      </w:r>
      <w:r w:rsidR="2ECA79C9" w:rsidRPr="00811F42">
        <w:t xml:space="preserve">together with </w:t>
      </w:r>
      <w:r w:rsidR="00FB0FAC" w:rsidRPr="00811F42">
        <w:t xml:space="preserve">the terms </w:t>
      </w:r>
      <w:r w:rsidR="0004345B" w:rsidRPr="00811F42">
        <w:t xml:space="preserve">expressly referred to </w:t>
      </w:r>
      <w:r w:rsidR="00FB0FAC" w:rsidRPr="00811F42">
        <w:t xml:space="preserve">within </w:t>
      </w:r>
      <w:r w:rsidR="000F4444" w:rsidRPr="00811F42">
        <w:t xml:space="preserve">(or incorporated by reference in) </w:t>
      </w:r>
      <w:r w:rsidR="0004345B" w:rsidRPr="00811F42">
        <w:t xml:space="preserve">this STCP </w:t>
      </w:r>
      <w:r w:rsidR="2ECA79C9" w:rsidRPr="00811F42">
        <w:t xml:space="preserve">shall comprise the terms </w:t>
      </w:r>
      <w:r w:rsidR="000F4444" w:rsidRPr="00811F42">
        <w:t xml:space="preserve">agreed </w:t>
      </w:r>
      <w:r w:rsidR="68883A49" w:rsidRPr="00811F42">
        <w:t xml:space="preserve">between </w:t>
      </w:r>
      <w:r w:rsidR="006E0FB0" w:rsidRPr="00811F42">
        <w:t>The Company</w:t>
      </w:r>
      <w:r w:rsidR="68883A49" w:rsidRPr="00811F42">
        <w:t xml:space="preserve"> and the TO </w:t>
      </w:r>
      <w:r w:rsidR="46CD16D9" w:rsidRPr="00811F42">
        <w:t xml:space="preserve">for the </w:t>
      </w:r>
      <w:r w:rsidR="00A74575" w:rsidRPr="00811F42">
        <w:t>unde</w:t>
      </w:r>
      <w:r w:rsidR="003910B2" w:rsidRPr="00811F42">
        <w:t>rtaking</w:t>
      </w:r>
      <w:r w:rsidR="00A74575" w:rsidRPr="00811F42">
        <w:t xml:space="preserve"> </w:t>
      </w:r>
      <w:r w:rsidR="46CD16D9" w:rsidRPr="00811F42">
        <w:t>of</w:t>
      </w:r>
      <w:r w:rsidR="2ECA79C9" w:rsidRPr="00811F42">
        <w:t xml:space="preserve"> the</w:t>
      </w:r>
      <w:r w:rsidR="000F4444" w:rsidRPr="00811F42">
        <w:t xml:space="preserve"> specific</w:t>
      </w:r>
      <w:r w:rsidR="2ECA79C9" w:rsidRPr="00811F42">
        <w:t xml:space="preserve"> </w:t>
      </w:r>
      <w:r w:rsidR="001D0D60" w:rsidRPr="00811F42">
        <w:t>NS</w:t>
      </w:r>
      <w:r w:rsidR="003910B2" w:rsidRPr="00811F42">
        <w:t xml:space="preserve"> </w:t>
      </w:r>
      <w:r w:rsidR="2ECA79C9" w:rsidRPr="00811F42">
        <w:t xml:space="preserve">Feasibility </w:t>
      </w:r>
      <w:r w:rsidR="003910B2" w:rsidRPr="00811F42">
        <w:t>Services</w:t>
      </w:r>
      <w:r w:rsidR="0068108C" w:rsidRPr="00811F42">
        <w:t xml:space="preserve"> </w:t>
      </w:r>
      <w:r w:rsidR="000F4444" w:rsidRPr="00811F42">
        <w:t xml:space="preserve">and </w:t>
      </w:r>
      <w:r w:rsidR="001D0D60" w:rsidRPr="00811F42">
        <w:t>NS</w:t>
      </w:r>
      <w:r w:rsidR="000F4444" w:rsidRPr="00811F42">
        <w:t xml:space="preserve"> Feasibility Study </w:t>
      </w:r>
      <w:r w:rsidR="0068108C" w:rsidRPr="00811F42">
        <w:t>(the “</w:t>
      </w:r>
      <w:r w:rsidR="001D0D60" w:rsidRPr="00811F42">
        <w:t>NS</w:t>
      </w:r>
      <w:r w:rsidR="0068108C" w:rsidRPr="00811F42">
        <w:t xml:space="preserve"> Feasibility Study Agreement”</w:t>
      </w:r>
      <w:r w:rsidRPr="00811F42">
        <w:t>)</w:t>
      </w:r>
      <w:r w:rsidR="7521DFBC" w:rsidRPr="00811F42">
        <w:t xml:space="preserve">. </w:t>
      </w:r>
    </w:p>
    <w:p w14:paraId="57233558" w14:textId="1A7FF1C6" w:rsidR="002D4329" w:rsidRPr="00811F42" w:rsidRDefault="002D4329" w:rsidP="008C2D0B">
      <w:pPr>
        <w:pStyle w:val="Heading3"/>
        <w:keepNext w:val="0"/>
        <w:tabs>
          <w:tab w:val="num" w:pos="720"/>
        </w:tabs>
        <w:ind w:left="720" w:hanging="720"/>
        <w:jc w:val="both"/>
      </w:pPr>
      <w:r w:rsidRPr="00811F42">
        <w:t>The Company</w:t>
      </w:r>
      <w:r w:rsidR="00D41E4F" w:rsidRPr="00811F42">
        <w:t xml:space="preserve"> shall </w:t>
      </w:r>
      <w:r w:rsidR="00367658" w:rsidRPr="00811F42">
        <w:t xml:space="preserve">make available any </w:t>
      </w:r>
      <w:r w:rsidR="005E15B3" w:rsidRPr="00811F42">
        <w:t>information</w:t>
      </w:r>
      <w:r w:rsidR="00367658" w:rsidRPr="00811F42">
        <w:t xml:space="preserve"> agreed to be required </w:t>
      </w:r>
      <w:r w:rsidR="0048125D" w:rsidRPr="00811F42">
        <w:t>in accordance with the timescales agreed in the NS Feasibility Programme so that</w:t>
      </w:r>
      <w:r w:rsidR="00367658" w:rsidRPr="00811F42">
        <w:t xml:space="preserve"> the TO </w:t>
      </w:r>
      <w:r w:rsidR="0048125D" w:rsidRPr="00811F42">
        <w:t>may</w:t>
      </w:r>
      <w:r w:rsidR="00697090" w:rsidRPr="00811F42">
        <w:t xml:space="preserve"> undertake the NS Feasibility Study</w:t>
      </w:r>
      <w:r w:rsidR="0048125D" w:rsidRPr="00811F42">
        <w:t>.</w:t>
      </w:r>
    </w:p>
    <w:p w14:paraId="521F9B90" w14:textId="77777777" w:rsidR="003831E5" w:rsidRPr="00B03CA8" w:rsidRDefault="003831E5" w:rsidP="003831E5">
      <w:pPr>
        <w:pStyle w:val="Heading3"/>
        <w:keepNext w:val="0"/>
        <w:tabs>
          <w:tab w:val="num" w:pos="720"/>
        </w:tabs>
        <w:ind w:left="720" w:hanging="720"/>
        <w:jc w:val="both"/>
      </w:pPr>
      <w:r w:rsidRPr="00B03CA8">
        <w:lastRenderedPageBreak/>
        <w:t>The TO shall use reasonable endeavours to faithfully and diligently perform those duties which are from time to time necessary in connection with the NS Feasibility Services.</w:t>
      </w:r>
    </w:p>
    <w:p w14:paraId="2F6D7ADF" w14:textId="3317B687" w:rsidR="000A48DB" w:rsidRPr="00B03CA8" w:rsidRDefault="00A23767" w:rsidP="008C2D0B">
      <w:pPr>
        <w:pStyle w:val="Heading3"/>
        <w:keepNext w:val="0"/>
        <w:tabs>
          <w:tab w:val="num" w:pos="720"/>
        </w:tabs>
        <w:ind w:left="720" w:hanging="720"/>
        <w:jc w:val="both"/>
      </w:pPr>
      <w:r w:rsidRPr="00B03CA8">
        <w:t>The TO shall undertake</w:t>
      </w:r>
      <w:r w:rsidR="000A48DB" w:rsidRPr="00B03CA8">
        <w:t xml:space="preserve"> </w:t>
      </w:r>
      <w:r w:rsidR="00CC2CC5" w:rsidRPr="00B03CA8">
        <w:t>the</w:t>
      </w:r>
      <w:r w:rsidR="000A48DB" w:rsidRPr="00B03CA8">
        <w:t xml:space="preserve"> agreed </w:t>
      </w:r>
      <w:r w:rsidR="001D0D60" w:rsidRPr="00B03CA8">
        <w:t>NS</w:t>
      </w:r>
      <w:r w:rsidRPr="00B03CA8">
        <w:t xml:space="preserve"> </w:t>
      </w:r>
      <w:r w:rsidR="000A48DB" w:rsidRPr="00B03CA8">
        <w:t xml:space="preserve">Feasibility Study in accordance with the </w:t>
      </w:r>
      <w:r w:rsidR="001D0D60" w:rsidRPr="00B03CA8">
        <w:t>NS</w:t>
      </w:r>
      <w:r w:rsidR="00386F06" w:rsidRPr="00B03CA8">
        <w:t xml:space="preserve"> </w:t>
      </w:r>
      <w:r w:rsidR="000A48DB" w:rsidRPr="00B03CA8">
        <w:t xml:space="preserve">Feasibility Programme </w:t>
      </w:r>
      <w:r w:rsidR="00386F06" w:rsidRPr="00B03CA8">
        <w:t xml:space="preserve">and provide the </w:t>
      </w:r>
      <w:r w:rsidR="001D0D60" w:rsidRPr="00B03CA8">
        <w:t>NS</w:t>
      </w:r>
      <w:r w:rsidR="00386F06" w:rsidRPr="00B03CA8">
        <w:t xml:space="preserve"> Feasibility </w:t>
      </w:r>
      <w:r w:rsidR="00E3097B" w:rsidRPr="00B03CA8">
        <w:t xml:space="preserve">Study </w:t>
      </w:r>
      <w:r w:rsidR="00386F06" w:rsidRPr="00B03CA8">
        <w:t xml:space="preserve">Report </w:t>
      </w:r>
      <w:r w:rsidRPr="00B03CA8">
        <w:t xml:space="preserve">to </w:t>
      </w:r>
      <w:r w:rsidR="006E0FB0" w:rsidRPr="00B03CA8">
        <w:t>The Company</w:t>
      </w:r>
      <w:r w:rsidRPr="00B03CA8">
        <w:t xml:space="preserve"> </w:t>
      </w:r>
      <w:r w:rsidR="00386F06" w:rsidRPr="00B03CA8">
        <w:t xml:space="preserve">by the date specified </w:t>
      </w:r>
      <w:r w:rsidR="003340A5" w:rsidRPr="00B03CA8">
        <w:t>for such</w:t>
      </w:r>
      <w:r w:rsidR="00621BAC" w:rsidRPr="00B03CA8">
        <w:t>,</w:t>
      </w:r>
      <w:r w:rsidR="003340A5" w:rsidRPr="00B03CA8">
        <w:t xml:space="preserve"> </w:t>
      </w:r>
      <w:r w:rsidR="000A48DB" w:rsidRPr="00B03CA8">
        <w:t xml:space="preserve">or </w:t>
      </w:r>
      <w:r w:rsidR="00D47929" w:rsidRPr="00B03CA8">
        <w:t xml:space="preserve">such </w:t>
      </w:r>
      <w:r w:rsidR="000A48DB" w:rsidRPr="00B03CA8">
        <w:t xml:space="preserve">other timescales as may be agreed. </w:t>
      </w:r>
    </w:p>
    <w:p w14:paraId="40191A31" w14:textId="72C4DCBD" w:rsidR="000A48DB" w:rsidRPr="00B03CA8" w:rsidRDefault="5E3E2083" w:rsidP="008C2D0B">
      <w:pPr>
        <w:pStyle w:val="Heading3"/>
        <w:keepNext w:val="0"/>
        <w:tabs>
          <w:tab w:val="num" w:pos="720"/>
        </w:tabs>
        <w:ind w:left="720" w:hanging="720"/>
        <w:jc w:val="both"/>
      </w:pPr>
      <w:r w:rsidRPr="00B03CA8">
        <w:t xml:space="preserve">The TO </w:t>
      </w:r>
      <w:r w:rsidR="7521DFBC" w:rsidRPr="00B03CA8">
        <w:t xml:space="preserve">shall prepare and issue </w:t>
      </w:r>
      <w:r w:rsidR="6AAE071E" w:rsidRPr="00B03CA8">
        <w:t xml:space="preserve">a draft of </w:t>
      </w:r>
      <w:r w:rsidRPr="00B03CA8">
        <w:t xml:space="preserve">the </w:t>
      </w:r>
      <w:r w:rsidR="001D0D60" w:rsidRPr="00B03CA8">
        <w:t>NS</w:t>
      </w:r>
      <w:r w:rsidR="00386F06" w:rsidRPr="00B03CA8">
        <w:t xml:space="preserve"> </w:t>
      </w:r>
      <w:r w:rsidR="2E8A4A1E" w:rsidRPr="00B03CA8">
        <w:t xml:space="preserve">Feasibility </w:t>
      </w:r>
      <w:r w:rsidR="00E3097B" w:rsidRPr="00B03CA8">
        <w:t xml:space="preserve">Study </w:t>
      </w:r>
      <w:r w:rsidR="2E8A4A1E" w:rsidRPr="00B03CA8">
        <w:t xml:space="preserve">Report </w:t>
      </w:r>
      <w:r w:rsidR="7521DFBC" w:rsidRPr="00B03CA8">
        <w:t xml:space="preserve">to </w:t>
      </w:r>
      <w:r w:rsidR="006E0FB0" w:rsidRPr="00B03CA8">
        <w:t>The Company</w:t>
      </w:r>
      <w:r w:rsidR="2E8A4A1E" w:rsidRPr="00B03CA8">
        <w:t xml:space="preserve"> by email </w:t>
      </w:r>
      <w:r w:rsidR="4165D424" w:rsidRPr="00B03CA8">
        <w:t>in accordance with the</w:t>
      </w:r>
      <w:r w:rsidR="2E8A4A1E" w:rsidRPr="00B03CA8">
        <w:t xml:space="preserve"> </w:t>
      </w:r>
      <w:r w:rsidR="001D0D60" w:rsidRPr="00B03CA8">
        <w:t>NS</w:t>
      </w:r>
      <w:r w:rsidR="00386F06" w:rsidRPr="00B03CA8">
        <w:t xml:space="preserve"> </w:t>
      </w:r>
      <w:r w:rsidR="4165D424" w:rsidRPr="00B03CA8">
        <w:t xml:space="preserve">Feasibility </w:t>
      </w:r>
      <w:r w:rsidR="65F714DE" w:rsidRPr="00B03CA8">
        <w:t>Programme</w:t>
      </w:r>
      <w:r w:rsidR="7521DFBC" w:rsidRPr="00B03CA8">
        <w:t xml:space="preserve">. </w:t>
      </w:r>
    </w:p>
    <w:p w14:paraId="724F148D" w14:textId="05553B58" w:rsidR="000A48DB" w:rsidRPr="00B03CA8" w:rsidRDefault="006E0FB0" w:rsidP="008C2D0B">
      <w:pPr>
        <w:pStyle w:val="Heading3"/>
        <w:keepNext w:val="0"/>
        <w:tabs>
          <w:tab w:val="num" w:pos="720"/>
        </w:tabs>
        <w:ind w:left="720" w:hanging="720"/>
        <w:jc w:val="both"/>
      </w:pPr>
      <w:r w:rsidRPr="00B03CA8">
        <w:t>The Company</w:t>
      </w:r>
      <w:r w:rsidR="00D47929" w:rsidRPr="00B03CA8">
        <w:t xml:space="preserve"> and the TO may need to meet to discuss the </w:t>
      </w:r>
      <w:r w:rsidR="00C55C02" w:rsidRPr="00B03CA8">
        <w:t xml:space="preserve">draft </w:t>
      </w:r>
      <w:r w:rsidR="001D0D60" w:rsidRPr="00B03CA8">
        <w:t>NS</w:t>
      </w:r>
      <w:r w:rsidR="00386F06" w:rsidRPr="00B03CA8">
        <w:t xml:space="preserve"> </w:t>
      </w:r>
      <w:r w:rsidR="00D47929" w:rsidRPr="00B03CA8">
        <w:t>Feasibility Study Report</w:t>
      </w:r>
      <w:r w:rsidR="00386F06" w:rsidRPr="00B03CA8">
        <w:t xml:space="preserve"> </w:t>
      </w:r>
      <w:r w:rsidR="003C22D7" w:rsidRPr="00B03CA8">
        <w:t>and if so the TO will attend upon reasonable request</w:t>
      </w:r>
      <w:r w:rsidR="00C55C02" w:rsidRPr="00B03CA8">
        <w:t xml:space="preserve"> and provide </w:t>
      </w:r>
      <w:r w:rsidR="000A48DB" w:rsidRPr="00B03CA8">
        <w:t xml:space="preserve">further detail/clarification </w:t>
      </w:r>
      <w:r w:rsidR="00C55C02" w:rsidRPr="00B03CA8">
        <w:t xml:space="preserve">to </w:t>
      </w:r>
      <w:r w:rsidRPr="00B03CA8">
        <w:t>The Company</w:t>
      </w:r>
      <w:r w:rsidR="00C55C02" w:rsidRPr="00B03CA8">
        <w:t xml:space="preserve"> as</w:t>
      </w:r>
      <w:r w:rsidR="000A48DB" w:rsidRPr="00B03CA8">
        <w:t xml:space="preserve"> required. </w:t>
      </w:r>
    </w:p>
    <w:p w14:paraId="4DF49E7F" w14:textId="11D001DC" w:rsidR="00555AF2" w:rsidRPr="00B03CA8" w:rsidRDefault="008A0321" w:rsidP="008C2D0B">
      <w:pPr>
        <w:pStyle w:val="Heading3"/>
        <w:keepNext w:val="0"/>
        <w:tabs>
          <w:tab w:val="num" w:pos="720"/>
        </w:tabs>
        <w:ind w:left="720" w:hanging="720"/>
        <w:jc w:val="both"/>
      </w:pPr>
      <w:r w:rsidRPr="00B03CA8">
        <w:t xml:space="preserve">Following review of the draft </w:t>
      </w:r>
      <w:r w:rsidR="001D0D60" w:rsidRPr="00B03CA8">
        <w:t>NS</w:t>
      </w:r>
      <w:r w:rsidR="003C22D7" w:rsidRPr="00B03CA8">
        <w:t xml:space="preserve"> </w:t>
      </w:r>
      <w:r w:rsidR="008E2887" w:rsidRPr="00B03CA8">
        <w:t xml:space="preserve">Feasibility </w:t>
      </w:r>
      <w:r w:rsidR="000A48DB" w:rsidRPr="00B03CA8">
        <w:t>Study Report</w:t>
      </w:r>
      <w:r w:rsidR="007048B8" w:rsidRPr="00B03CA8">
        <w:t>,</w:t>
      </w:r>
      <w:r w:rsidR="000A48DB" w:rsidRPr="00B03CA8">
        <w:t xml:space="preserve"> </w:t>
      </w:r>
      <w:r w:rsidR="006E0FB0" w:rsidRPr="00B03CA8">
        <w:t>The Company</w:t>
      </w:r>
      <w:r w:rsidRPr="00B03CA8">
        <w:t xml:space="preserve"> may request </w:t>
      </w:r>
      <w:r w:rsidR="00877F55" w:rsidRPr="00B03CA8">
        <w:t xml:space="preserve">updates and changes to the draft </w:t>
      </w:r>
      <w:r w:rsidR="00670B85" w:rsidRPr="00B03CA8">
        <w:t xml:space="preserve">and </w:t>
      </w:r>
      <w:r w:rsidR="00D47929" w:rsidRPr="00B03CA8">
        <w:t>the</w:t>
      </w:r>
      <w:r w:rsidR="00670B85" w:rsidRPr="00B03CA8">
        <w:t xml:space="preserve"> </w:t>
      </w:r>
      <w:r w:rsidR="00C65831" w:rsidRPr="00B03CA8">
        <w:t>f</w:t>
      </w:r>
      <w:r w:rsidR="000A48DB" w:rsidRPr="00B03CA8">
        <w:t xml:space="preserve">inal </w:t>
      </w:r>
      <w:r w:rsidR="001D0D60" w:rsidRPr="00B03CA8">
        <w:t>NS</w:t>
      </w:r>
      <w:r w:rsidR="00877F55" w:rsidRPr="00B03CA8">
        <w:t xml:space="preserve"> Feasibility </w:t>
      </w:r>
      <w:r w:rsidR="000A48DB" w:rsidRPr="00B03CA8">
        <w:t xml:space="preserve">Study Report </w:t>
      </w:r>
      <w:r w:rsidR="000F3C6E" w:rsidRPr="00B03CA8">
        <w:t>reflecting any updates</w:t>
      </w:r>
      <w:r w:rsidR="00861693" w:rsidRPr="00B03CA8">
        <w:t xml:space="preserve"> which</w:t>
      </w:r>
      <w:r w:rsidR="000F3C6E" w:rsidRPr="00B03CA8">
        <w:t xml:space="preserve"> </w:t>
      </w:r>
      <w:r w:rsidR="00842280" w:rsidRPr="00B03CA8">
        <w:t xml:space="preserve">shall then be provided by the TO </w:t>
      </w:r>
      <w:proofErr w:type="spellStart"/>
      <w:r w:rsidR="000A48DB" w:rsidRPr="00B03CA8">
        <w:t>to</w:t>
      </w:r>
      <w:proofErr w:type="spellEnd"/>
      <w:r w:rsidR="000A48DB" w:rsidRPr="00B03CA8">
        <w:t xml:space="preserve"> </w:t>
      </w:r>
      <w:r w:rsidR="006E0FB0" w:rsidRPr="00B03CA8">
        <w:t>The Company</w:t>
      </w:r>
      <w:r w:rsidR="000F3C6E" w:rsidRPr="00B03CA8">
        <w:t xml:space="preserve"> in accordance with the </w:t>
      </w:r>
      <w:r w:rsidR="001D0D60" w:rsidRPr="00B03CA8">
        <w:t>NS</w:t>
      </w:r>
      <w:r w:rsidR="003C22D7" w:rsidRPr="00B03CA8">
        <w:t xml:space="preserve"> </w:t>
      </w:r>
      <w:r w:rsidR="000F3C6E" w:rsidRPr="00B03CA8">
        <w:t>Feasibility Programme</w:t>
      </w:r>
      <w:r w:rsidR="000A48DB" w:rsidRPr="00B03CA8">
        <w:t>.</w:t>
      </w:r>
      <w:r w:rsidR="00041EF7" w:rsidRPr="00B03CA8">
        <w:t xml:space="preserve"> </w:t>
      </w:r>
    </w:p>
    <w:p w14:paraId="33534356" w14:textId="2740196E" w:rsidR="001019EF" w:rsidRPr="00B03CA8" w:rsidRDefault="001019EF" w:rsidP="008C2D0B">
      <w:pPr>
        <w:pStyle w:val="Heading3"/>
        <w:keepNext w:val="0"/>
        <w:tabs>
          <w:tab w:val="num" w:pos="720"/>
        </w:tabs>
        <w:ind w:left="720" w:hanging="720"/>
        <w:jc w:val="both"/>
      </w:pPr>
      <w:r w:rsidRPr="00B03CA8">
        <w:t xml:space="preserve">The </w:t>
      </w:r>
      <w:r w:rsidR="001D0D60" w:rsidRPr="00B03CA8">
        <w:t>NS</w:t>
      </w:r>
      <w:r w:rsidRPr="00B03CA8">
        <w:t xml:space="preserve"> Feasibility Programme </w:t>
      </w:r>
      <w:r w:rsidR="00A14109" w:rsidRPr="00B03CA8">
        <w:t xml:space="preserve">shall contain </w:t>
      </w:r>
      <w:r w:rsidR="00461004" w:rsidRPr="00B03CA8">
        <w:t xml:space="preserve">the </w:t>
      </w:r>
      <w:r w:rsidR="001D0D60" w:rsidRPr="00B03CA8">
        <w:t>NS</w:t>
      </w:r>
      <w:r w:rsidR="00461004" w:rsidRPr="00B03CA8">
        <w:t xml:space="preserve"> Feasibility Study Report issue date which will also be the date at which </w:t>
      </w:r>
      <w:r w:rsidR="00155D1D" w:rsidRPr="00B03CA8">
        <w:t xml:space="preserve">the </w:t>
      </w:r>
      <w:r w:rsidR="001D0D60" w:rsidRPr="00B03CA8">
        <w:t>NS</w:t>
      </w:r>
      <w:r w:rsidR="00155D1D" w:rsidRPr="00B03CA8">
        <w:t xml:space="preserve"> Feasibility Study Agreement</w:t>
      </w:r>
      <w:r w:rsidR="00310DEE" w:rsidRPr="00B03CA8">
        <w:t xml:space="preserve"> will be deemed to have expired. </w:t>
      </w:r>
    </w:p>
    <w:p w14:paraId="50ECCAE9" w14:textId="6695FAE7" w:rsidR="00041EF7" w:rsidRPr="0056035F" w:rsidRDefault="00041EF7" w:rsidP="008C2D0B">
      <w:pPr>
        <w:pStyle w:val="Heading3"/>
        <w:keepNext w:val="0"/>
        <w:tabs>
          <w:tab w:val="num" w:pos="720"/>
        </w:tabs>
        <w:ind w:left="720" w:hanging="720"/>
        <w:jc w:val="both"/>
      </w:pPr>
      <w:r w:rsidRPr="00B03CA8">
        <w:t xml:space="preserve">Any data and information exchanged between </w:t>
      </w:r>
      <w:r w:rsidR="006E0FB0" w:rsidRPr="00B03CA8">
        <w:t>The Company</w:t>
      </w:r>
      <w:r w:rsidRPr="00B03CA8">
        <w:t xml:space="preserve"> and the TO shall be subject to the general obligations of confidentiality as provided for in Section F of the STC</w:t>
      </w:r>
      <w:r w:rsidRPr="004D1575">
        <w:t>.</w:t>
      </w:r>
      <w:r w:rsidR="00674447" w:rsidRPr="00B03CA8">
        <w:t xml:space="preserve"> </w:t>
      </w:r>
      <w:r w:rsidR="00674447" w:rsidRPr="004D1575">
        <w:t>The</w:t>
      </w:r>
      <w:r w:rsidR="003E240C" w:rsidRPr="00191729">
        <w:t xml:space="preserve"> NS Feasibility Study Report</w:t>
      </w:r>
      <w:r w:rsidR="00682F85" w:rsidRPr="0056035F">
        <w:t xml:space="preserve"> </w:t>
      </w:r>
      <w:r w:rsidR="00823D31" w:rsidRPr="0056035F">
        <w:t>c</w:t>
      </w:r>
      <w:r w:rsidR="00C23FB0" w:rsidRPr="00191729">
        <w:t xml:space="preserve">an be shared by The Company with bidders participating in the </w:t>
      </w:r>
      <w:r w:rsidR="00674447" w:rsidRPr="0056035F">
        <w:t>NS Exercise</w:t>
      </w:r>
      <w:r w:rsidR="00C23FB0" w:rsidRPr="00191729">
        <w:t xml:space="preserve">. </w:t>
      </w:r>
    </w:p>
    <w:p w14:paraId="47E4D2E0" w14:textId="031A1891" w:rsidR="000A48DB" w:rsidRPr="00811F42" w:rsidRDefault="00A6744C" w:rsidP="008C2D0B">
      <w:pPr>
        <w:pStyle w:val="Heading3"/>
        <w:keepNext w:val="0"/>
        <w:tabs>
          <w:tab w:val="num" w:pos="720"/>
        </w:tabs>
        <w:ind w:left="720" w:hanging="720"/>
        <w:jc w:val="both"/>
      </w:pPr>
      <w:r w:rsidRPr="0056035F">
        <w:t xml:space="preserve">The </w:t>
      </w:r>
      <w:r w:rsidRPr="00811F42">
        <w:t xml:space="preserve">provisions of STC </w:t>
      </w:r>
      <w:r w:rsidR="002E6EF6" w:rsidRPr="00811F42">
        <w:t>Section G</w:t>
      </w:r>
      <w:r w:rsidR="00861693" w:rsidRPr="00811F42">
        <w:t>,</w:t>
      </w:r>
      <w:r w:rsidR="002E6EF6" w:rsidRPr="00811F42">
        <w:t xml:space="preserve"> </w:t>
      </w:r>
      <w:r w:rsidR="00861693" w:rsidRPr="00811F42">
        <w:t xml:space="preserve">Paragraphs </w:t>
      </w:r>
      <w:r w:rsidR="00BC0C90" w:rsidRPr="00811F42">
        <w:t xml:space="preserve">4 (Limitation of Liability), </w:t>
      </w:r>
      <w:r w:rsidR="00E667BE" w:rsidRPr="00811F42">
        <w:t xml:space="preserve">5 </w:t>
      </w:r>
      <w:r w:rsidR="00647BC5" w:rsidRPr="00811F42">
        <w:t>(</w:t>
      </w:r>
      <w:r w:rsidR="002E6EF6" w:rsidRPr="00811F42">
        <w:t>Third Party Rights)</w:t>
      </w:r>
      <w:r w:rsidR="0096178E" w:rsidRPr="00811F42">
        <w:t xml:space="preserve">, </w:t>
      </w:r>
      <w:r w:rsidR="004946F4" w:rsidRPr="00811F42">
        <w:t>6 (</w:t>
      </w:r>
      <w:r w:rsidR="00861693" w:rsidRPr="00811F42">
        <w:t xml:space="preserve">Transfer and </w:t>
      </w:r>
      <w:r w:rsidR="004946F4" w:rsidRPr="00811F42">
        <w:t>Sub</w:t>
      </w:r>
      <w:r w:rsidR="00861693" w:rsidRPr="00811F42">
        <w:t>-</w:t>
      </w:r>
      <w:r w:rsidR="004946F4" w:rsidRPr="00811F42">
        <w:t>Contracting),</w:t>
      </w:r>
      <w:r w:rsidR="002A1D7D" w:rsidRPr="00811F42">
        <w:t xml:space="preserve"> 7 (Intellectual Property),</w:t>
      </w:r>
      <w:r w:rsidR="004946F4" w:rsidRPr="00811F42">
        <w:t xml:space="preserve"> </w:t>
      </w:r>
      <w:r w:rsidR="006A6622" w:rsidRPr="00811F42">
        <w:t xml:space="preserve">8 </w:t>
      </w:r>
      <w:r w:rsidR="00665C02" w:rsidRPr="00811F42">
        <w:t>(Force Majeure</w:t>
      </w:r>
      <w:r w:rsidR="00647BC5" w:rsidRPr="00811F42">
        <w:t>)</w:t>
      </w:r>
      <w:r w:rsidR="00B044F9" w:rsidRPr="00811F42">
        <w:t>, 10 (</w:t>
      </w:r>
      <w:r w:rsidR="00861693" w:rsidRPr="00811F42">
        <w:t>W</w:t>
      </w:r>
      <w:r w:rsidR="00B044F9" w:rsidRPr="00811F42">
        <w:t>aiver), 12 (Communications)</w:t>
      </w:r>
      <w:r w:rsidR="0008735D" w:rsidRPr="00811F42">
        <w:t>, 14 (Severance of Terms</w:t>
      </w:r>
      <w:r w:rsidR="00861693" w:rsidRPr="00811F42">
        <w:t>)</w:t>
      </w:r>
      <w:r w:rsidR="0008735D" w:rsidRPr="00811F42">
        <w:t>, 15 (Language), 16 (Data Protection Act)</w:t>
      </w:r>
      <w:r w:rsidR="00EF610B" w:rsidRPr="00811F42">
        <w:t>, 1</w:t>
      </w:r>
      <w:r w:rsidR="00D772E1" w:rsidRPr="00811F42">
        <w:t>7</w:t>
      </w:r>
      <w:r w:rsidR="00EF610B" w:rsidRPr="00811F42">
        <w:t xml:space="preserve"> (</w:t>
      </w:r>
      <w:r w:rsidR="00861693" w:rsidRPr="00811F42">
        <w:t>J</w:t>
      </w:r>
      <w:r w:rsidR="00EF610B" w:rsidRPr="00811F42">
        <w:t xml:space="preserve">urisdiction) and 18 (Governing Law) </w:t>
      </w:r>
      <w:r w:rsidR="00647BC5" w:rsidRPr="00811F42">
        <w:t xml:space="preserve"> </w:t>
      </w:r>
      <w:r w:rsidR="00605B7A" w:rsidRPr="00811F42">
        <w:t xml:space="preserve">shall be incorporated into the </w:t>
      </w:r>
      <w:r w:rsidR="00147EAA" w:rsidRPr="00811F42">
        <w:t xml:space="preserve">Specific </w:t>
      </w:r>
      <w:r w:rsidR="001D0D60" w:rsidRPr="00811F42">
        <w:t>NS</w:t>
      </w:r>
      <w:r w:rsidR="00605B7A" w:rsidRPr="00811F42">
        <w:t xml:space="preserve"> Feasibility </w:t>
      </w:r>
      <w:r w:rsidR="00994042" w:rsidRPr="00811F42">
        <w:t>Terms.</w:t>
      </w:r>
      <w:r w:rsidR="00605B7A" w:rsidRPr="00811F42">
        <w:t xml:space="preserve"> </w:t>
      </w:r>
    </w:p>
    <w:p w14:paraId="204613F9" w14:textId="55F410F8" w:rsidR="00547338" w:rsidRPr="00811F42" w:rsidRDefault="00EC6687" w:rsidP="008C2D0B">
      <w:pPr>
        <w:pStyle w:val="Heading3"/>
        <w:keepNext w:val="0"/>
        <w:tabs>
          <w:tab w:val="num" w:pos="720"/>
        </w:tabs>
        <w:ind w:left="720" w:hanging="720"/>
        <w:jc w:val="both"/>
      </w:pPr>
      <w:r w:rsidRPr="00811F42">
        <w:t xml:space="preserve">The Company may by written notice at any time during the term of the </w:t>
      </w:r>
      <w:r w:rsidR="001D0D60" w:rsidRPr="00811F42">
        <w:t>NS</w:t>
      </w:r>
      <w:r w:rsidRPr="00811F42">
        <w:t xml:space="preserve"> Feasibility Study Agreement elect to terminate </w:t>
      </w:r>
      <w:r w:rsidR="00BB00E8" w:rsidRPr="00811F42">
        <w:t>it</w:t>
      </w:r>
      <w:r w:rsidR="0004467C" w:rsidRPr="00811F42">
        <w:t xml:space="preserve">, subject to agreement between The Company and the TO </w:t>
      </w:r>
      <w:r w:rsidR="00547338" w:rsidRPr="00811F42">
        <w:t xml:space="preserve">regarding settlement of any outstanding </w:t>
      </w:r>
      <w:r w:rsidR="001D0D60" w:rsidRPr="00811F42">
        <w:t>NS</w:t>
      </w:r>
      <w:r w:rsidR="00547338" w:rsidRPr="00811F42">
        <w:t xml:space="preserve"> Feasibility</w:t>
      </w:r>
      <w:r w:rsidR="005D5450" w:rsidRPr="00811F42">
        <w:t xml:space="preserve"> Final</w:t>
      </w:r>
      <w:r w:rsidR="00547338" w:rsidRPr="00811F42">
        <w:t xml:space="preserve"> Costs.</w:t>
      </w:r>
    </w:p>
    <w:p w14:paraId="47D75EEB" w14:textId="5027A772" w:rsidR="006A6622" w:rsidRPr="00811F42" w:rsidRDefault="004817BC" w:rsidP="008C2D0B">
      <w:pPr>
        <w:pStyle w:val="Heading3"/>
        <w:keepNext w:val="0"/>
        <w:tabs>
          <w:tab w:val="num" w:pos="720"/>
        </w:tabs>
        <w:ind w:left="720" w:hanging="720"/>
        <w:jc w:val="both"/>
      </w:pPr>
      <w:r w:rsidRPr="00811F42">
        <w:t xml:space="preserve">The Company or the TO </w:t>
      </w:r>
      <w:r w:rsidR="008D4A4C" w:rsidRPr="00811F42">
        <w:t xml:space="preserve">may refer </w:t>
      </w:r>
      <w:r w:rsidR="004B43EF" w:rsidRPr="00811F42">
        <w:t>a failure to agree the terms of a</w:t>
      </w:r>
      <w:r w:rsidR="004129EB" w:rsidRPr="00811F42">
        <w:t>n</w:t>
      </w:r>
      <w:r w:rsidR="004B43EF" w:rsidRPr="00811F42">
        <w:t xml:space="preserve"> </w:t>
      </w:r>
      <w:r w:rsidR="001D0D60" w:rsidRPr="00811F42">
        <w:t>NS</w:t>
      </w:r>
      <w:r w:rsidR="004B43EF" w:rsidRPr="00811F42">
        <w:t xml:space="preserve"> Feasibility Study Agreemen</w:t>
      </w:r>
      <w:r w:rsidR="00AB2C07" w:rsidRPr="00811F42">
        <w:t>t</w:t>
      </w:r>
      <w:r w:rsidR="00707315" w:rsidRPr="00811F42">
        <w:t>,</w:t>
      </w:r>
      <w:r w:rsidR="00AB2C07" w:rsidRPr="00811F42">
        <w:t xml:space="preserve"> or any other </w:t>
      </w:r>
      <w:r w:rsidR="00043B40" w:rsidRPr="00811F42">
        <w:t>d</w:t>
      </w:r>
      <w:r w:rsidR="00AB2C07" w:rsidRPr="00811F42">
        <w:t xml:space="preserve">ispute relating to the </w:t>
      </w:r>
      <w:r w:rsidR="001D0D60" w:rsidRPr="00811F42">
        <w:t>NS</w:t>
      </w:r>
      <w:r w:rsidR="00777542" w:rsidRPr="00811F42">
        <w:t xml:space="preserve"> Feasibility Study</w:t>
      </w:r>
      <w:r w:rsidR="006549D1" w:rsidRPr="00811F42">
        <w:t>,</w:t>
      </w:r>
      <w:r w:rsidR="00777542" w:rsidRPr="00811F42">
        <w:t xml:space="preserve"> </w:t>
      </w:r>
      <w:r w:rsidR="00DF1B89" w:rsidRPr="00811F42">
        <w:t xml:space="preserve">to arbitration as a Dispute in accordance with </w:t>
      </w:r>
      <w:r w:rsidR="00AE1417" w:rsidRPr="00811F42">
        <w:t xml:space="preserve">STC </w:t>
      </w:r>
      <w:r w:rsidR="00DF1B89" w:rsidRPr="00811F42">
        <w:t>Section H, paragraph 5</w:t>
      </w:r>
      <w:r w:rsidR="006549D1" w:rsidRPr="00811F42">
        <w:t>.1</w:t>
      </w:r>
      <w:r w:rsidR="00DF1B89" w:rsidRPr="00811F42">
        <w:t>.</w:t>
      </w:r>
    </w:p>
    <w:p w14:paraId="2BE74EAC" w14:textId="46B4126F" w:rsidR="000A48DB" w:rsidRPr="00811F42" w:rsidRDefault="00F84BF2" w:rsidP="008C2D0B">
      <w:pPr>
        <w:pStyle w:val="Heading2"/>
        <w:keepNext w:val="0"/>
        <w:jc w:val="both"/>
      </w:pPr>
      <w:r w:rsidRPr="00811F42">
        <w:t xml:space="preserve">Costs and </w:t>
      </w:r>
      <w:r w:rsidR="000A48DB" w:rsidRPr="00811F42">
        <w:t xml:space="preserve">Invoicing </w:t>
      </w:r>
      <w:r w:rsidR="00350CE0" w:rsidRPr="00811F42">
        <w:t>and Payment</w:t>
      </w:r>
    </w:p>
    <w:p w14:paraId="3C8026DD" w14:textId="1ED24BD4" w:rsidR="00350CE0" w:rsidRPr="00811F42" w:rsidRDefault="000A48DB" w:rsidP="008C2D0B">
      <w:pPr>
        <w:pStyle w:val="Heading3"/>
        <w:keepNext w:val="0"/>
        <w:tabs>
          <w:tab w:val="num" w:pos="720"/>
        </w:tabs>
        <w:ind w:left="720" w:hanging="720"/>
        <w:jc w:val="both"/>
      </w:pPr>
      <w:r w:rsidRPr="00811F42">
        <w:t xml:space="preserve">Invoicing and payment </w:t>
      </w:r>
      <w:r w:rsidR="000F3C6E" w:rsidRPr="00811F42">
        <w:t xml:space="preserve">of the </w:t>
      </w:r>
      <w:r w:rsidR="001D0D60" w:rsidRPr="00811F42">
        <w:t>NS</w:t>
      </w:r>
      <w:r w:rsidR="00B3197A" w:rsidRPr="00811F42">
        <w:t xml:space="preserve"> </w:t>
      </w:r>
      <w:r w:rsidR="000F3C6E" w:rsidRPr="00811F42">
        <w:t>Feasibility</w:t>
      </w:r>
      <w:r w:rsidR="005D5450" w:rsidRPr="00811F42">
        <w:t xml:space="preserve"> Final</w:t>
      </w:r>
      <w:r w:rsidR="000F3C6E" w:rsidRPr="00811F42">
        <w:t xml:space="preserve"> Costs </w:t>
      </w:r>
      <w:r w:rsidRPr="00811F42">
        <w:t xml:space="preserve">shall be carried out in accordance with </w:t>
      </w:r>
      <w:r w:rsidR="00A1776F" w:rsidRPr="00811F42">
        <w:t xml:space="preserve">STC Section E and </w:t>
      </w:r>
      <w:r w:rsidRPr="00811F42">
        <w:t>STCP 13-1 Invoice and Payment</w:t>
      </w:r>
      <w:r w:rsidR="00350CE0" w:rsidRPr="00811F42">
        <w:t>.</w:t>
      </w:r>
    </w:p>
    <w:p w14:paraId="7005B68D" w14:textId="0C9D473A" w:rsidR="00B05EC2" w:rsidRPr="00811F42" w:rsidRDefault="00350CE0" w:rsidP="008C2D0B">
      <w:pPr>
        <w:pStyle w:val="Heading3"/>
        <w:keepNext w:val="0"/>
        <w:tabs>
          <w:tab w:val="num" w:pos="720"/>
        </w:tabs>
        <w:ind w:left="720" w:hanging="720"/>
        <w:jc w:val="both"/>
      </w:pPr>
      <w:r w:rsidRPr="00811F42">
        <w:t xml:space="preserve">Any dispute </w:t>
      </w:r>
      <w:r w:rsidR="003C476D" w:rsidRPr="00811F42">
        <w:t xml:space="preserve">about the </w:t>
      </w:r>
      <w:r w:rsidR="001D0D60" w:rsidRPr="00811F42">
        <w:t>NS</w:t>
      </w:r>
      <w:r w:rsidR="009629CF" w:rsidRPr="00811F42">
        <w:t xml:space="preserve"> </w:t>
      </w:r>
      <w:r w:rsidR="003C476D" w:rsidRPr="00811F42">
        <w:t xml:space="preserve">Feasibility </w:t>
      </w:r>
      <w:r w:rsidR="005D5450" w:rsidRPr="00811F42">
        <w:t xml:space="preserve">Final </w:t>
      </w:r>
      <w:r w:rsidR="003C476D" w:rsidRPr="00811F42">
        <w:t xml:space="preserve">Costs </w:t>
      </w:r>
      <w:r w:rsidRPr="00811F42">
        <w:t xml:space="preserve">or late payment </w:t>
      </w:r>
      <w:r w:rsidR="00B05EC2" w:rsidRPr="00811F42">
        <w:t>of these shall be dealt with as provided for in STC Section E.</w:t>
      </w:r>
    </w:p>
    <w:p w14:paraId="37790A3F" w14:textId="77777777" w:rsidR="00A01417" w:rsidRPr="00B03CA8" w:rsidRDefault="00A01417">
      <w:pPr>
        <w:pStyle w:val="Heading2"/>
        <w:sectPr w:rsidR="00A01417" w:rsidRPr="00B03CA8">
          <w:footerReference w:type="default" r:id="rId11"/>
          <w:pgSz w:w="11906" w:h="16838"/>
          <w:pgMar w:top="1440" w:right="1800" w:bottom="1440" w:left="1800" w:header="720" w:footer="720" w:gutter="0"/>
          <w:cols w:space="720"/>
        </w:sectPr>
      </w:pPr>
    </w:p>
    <w:p w14:paraId="2C634FCA" w14:textId="77777777" w:rsidR="00544D3F" w:rsidRPr="00B03CA8" w:rsidRDefault="00544D3F" w:rsidP="004D1575">
      <w:pPr>
        <w:spacing w:after="0"/>
        <w:jc w:val="both"/>
      </w:pPr>
    </w:p>
    <w:p w14:paraId="2F6AAC23" w14:textId="6F45F29C" w:rsidR="00901694" w:rsidRPr="00B03CA8" w:rsidRDefault="00901694" w:rsidP="00901694">
      <w:pPr>
        <w:pStyle w:val="Heading1"/>
        <w:numPr>
          <w:ilvl w:val="0"/>
          <w:numId w:val="0"/>
        </w:numPr>
        <w:spacing w:after="0"/>
        <w:rPr>
          <w:i/>
          <w:iCs/>
        </w:rPr>
      </w:pPr>
      <w:r w:rsidRPr="00B03CA8">
        <w:rPr>
          <w:i/>
          <w:iCs/>
        </w:rPr>
        <w:t>Appendix A: NS Feasibility Study Flow Diagram</w:t>
      </w:r>
    </w:p>
    <w:p w14:paraId="60AC079D" w14:textId="2F4BCC1B" w:rsidR="00D84BC0" w:rsidRPr="00B03CA8" w:rsidRDefault="00D84BC0" w:rsidP="00D84BC0">
      <w:pPr>
        <w:spacing w:after="0"/>
        <w:jc w:val="both"/>
      </w:pPr>
      <w:r w:rsidRPr="00B03CA8">
        <w:t xml:space="preserve">Note that the Process Diagram shown in this Appendix A </w:t>
      </w:r>
      <w:r>
        <w:t>is</w:t>
      </w:r>
      <w:r w:rsidRPr="00B03CA8">
        <w:t xml:space="preserve"> for information only.  In the event of any contradiction between the process represented in this Appendix and the process described elsewhere in this STCP, then the text elsewhere in this STCP shall prevail.</w:t>
      </w:r>
    </w:p>
    <w:p w14:paraId="7B78218B" w14:textId="3FC18DA6" w:rsidR="003E2494" w:rsidRPr="00B03CA8" w:rsidRDefault="003E2494" w:rsidP="00102C91">
      <w:pPr>
        <w:spacing w:after="0"/>
        <w:jc w:val="both"/>
      </w:pPr>
    </w:p>
    <w:p w14:paraId="4CFCB051" w14:textId="18EA32DC" w:rsidR="003E2494" w:rsidRPr="00B03CA8" w:rsidRDefault="003E2494" w:rsidP="00102C91">
      <w:pPr>
        <w:spacing w:after="0"/>
        <w:jc w:val="both"/>
      </w:pPr>
    </w:p>
    <w:p w14:paraId="6242A0D5" w14:textId="09E1FE6E" w:rsidR="00544D3F" w:rsidRPr="0031114D" w:rsidRDefault="00A9266B" w:rsidP="373E6A3F">
      <w:pPr>
        <w:pStyle w:val="Heading1"/>
        <w:numPr>
          <w:ilvl w:val="0"/>
          <w:numId w:val="0"/>
        </w:numPr>
        <w:spacing w:after="0"/>
        <w:rPr>
          <w:i/>
          <w:iCs/>
        </w:rPr>
      </w:pPr>
      <w:r>
        <w:object w:dxaOrig="11030" w:dyaOrig="15230" w14:anchorId="3AAEDE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7.75pt;height:8in" o:ole="">
            <v:imagedata r:id="rId12" o:title=""/>
          </v:shape>
          <o:OLEObject Type="Embed" ProgID="Visio.Drawing.15" ShapeID="_x0000_i1025" DrawAspect="Content" ObjectID="_1822565028" r:id="rId13"/>
        </w:object>
      </w:r>
    </w:p>
    <w:p w14:paraId="1E5788C8" w14:textId="41AB853C" w:rsidR="00052B17" w:rsidRPr="00B03CA8" w:rsidRDefault="00A01417" w:rsidP="004D1575">
      <w:pPr>
        <w:pStyle w:val="Heading1"/>
        <w:numPr>
          <w:ilvl w:val="0"/>
          <w:numId w:val="0"/>
        </w:numPr>
        <w:rPr>
          <w:i/>
          <w:sz w:val="24"/>
        </w:rPr>
      </w:pPr>
      <w:r w:rsidRPr="00B03CA8">
        <w:br w:type="page"/>
      </w:r>
    </w:p>
    <w:p w14:paraId="5E361AC5" w14:textId="1DDA6FDE" w:rsidR="00A01417" w:rsidRPr="004D1575" w:rsidRDefault="00052B17" w:rsidP="004D1575">
      <w:pPr>
        <w:pStyle w:val="Heading1"/>
        <w:numPr>
          <w:ilvl w:val="0"/>
          <w:numId w:val="0"/>
        </w:numPr>
        <w:spacing w:after="0"/>
        <w:rPr>
          <w:iCs/>
        </w:rPr>
      </w:pPr>
      <w:r w:rsidRPr="004D1575">
        <w:rPr>
          <w:i/>
          <w:iCs/>
        </w:rPr>
        <w:lastRenderedPageBreak/>
        <w:t xml:space="preserve">Appendix </w:t>
      </w:r>
      <w:r w:rsidR="00A816D3" w:rsidRPr="004D1575">
        <w:rPr>
          <w:i/>
          <w:iCs/>
        </w:rPr>
        <w:t>B</w:t>
      </w:r>
      <w:r w:rsidRPr="004D1575">
        <w:rPr>
          <w:i/>
          <w:iCs/>
        </w:rPr>
        <w:t xml:space="preserve">: </w:t>
      </w:r>
      <w:r w:rsidR="00F345CE" w:rsidRPr="004D1575">
        <w:rPr>
          <w:i/>
          <w:iCs/>
        </w:rPr>
        <w:t xml:space="preserve">NS </w:t>
      </w:r>
      <w:r w:rsidRPr="004D1575">
        <w:rPr>
          <w:i/>
          <w:iCs/>
        </w:rPr>
        <w:t>Feasibility Study Request Form</w:t>
      </w:r>
    </w:p>
    <w:p w14:paraId="6F99E1C5" w14:textId="7D773ABF" w:rsidR="0021534A" w:rsidRPr="00B03CA8" w:rsidRDefault="0021534A" w:rsidP="0031114D">
      <w:pPr>
        <w:jc w:val="both"/>
      </w:pPr>
    </w:p>
    <w:p w14:paraId="77502852" w14:textId="5817D074" w:rsidR="0021534A" w:rsidRPr="004D1575" w:rsidRDefault="00527C61" w:rsidP="0031114D">
      <w:pPr>
        <w:spacing w:after="160" w:line="259" w:lineRule="auto"/>
        <w:jc w:val="both"/>
        <w:rPr>
          <w:rFonts w:asciiTheme="minorHAnsi" w:eastAsiaTheme="minorHAnsi" w:hAnsiTheme="minorHAnsi" w:cstheme="minorBidi"/>
          <w:sz w:val="22"/>
          <w:szCs w:val="22"/>
        </w:rPr>
      </w:pPr>
      <w:r w:rsidRPr="0031114D">
        <w:rPr>
          <w:rFonts w:asciiTheme="minorHAnsi" w:eastAsiaTheme="minorHAnsi" w:hAnsiTheme="minorHAnsi" w:cstheme="minorBidi"/>
          <w:b/>
          <w:bCs/>
          <w:sz w:val="22"/>
          <w:szCs w:val="22"/>
        </w:rPr>
        <w:t xml:space="preserve">NS </w:t>
      </w:r>
      <w:r w:rsidR="00F345CE" w:rsidRPr="0031114D">
        <w:rPr>
          <w:rFonts w:asciiTheme="minorHAnsi" w:eastAsiaTheme="minorHAnsi" w:hAnsiTheme="minorHAnsi" w:cstheme="minorBidi"/>
          <w:b/>
          <w:bCs/>
          <w:sz w:val="22"/>
          <w:szCs w:val="22"/>
        </w:rPr>
        <w:t>Exercise</w:t>
      </w:r>
      <w:r w:rsidR="0021534A" w:rsidRPr="0031114D">
        <w:rPr>
          <w:rFonts w:asciiTheme="minorHAnsi" w:eastAsiaTheme="minorHAnsi" w:hAnsiTheme="minorHAnsi" w:cstheme="minorBidi"/>
          <w:sz w:val="22"/>
          <w:szCs w:val="22"/>
        </w:rPr>
        <w:t>: [set out details of the specific</w:t>
      </w:r>
      <w:r w:rsidR="00FC6C8A">
        <w:rPr>
          <w:rFonts w:asciiTheme="minorHAnsi" w:eastAsiaTheme="minorHAnsi" w:hAnsiTheme="minorHAnsi" w:cstheme="minorBidi"/>
          <w:sz w:val="22"/>
          <w:szCs w:val="22"/>
        </w:rPr>
        <w:t xml:space="preserve"> </w:t>
      </w:r>
      <w:r w:rsidRPr="004D1575">
        <w:rPr>
          <w:rFonts w:asciiTheme="minorHAnsi" w:eastAsiaTheme="minorHAnsi" w:hAnsiTheme="minorHAnsi" w:cstheme="minorBidi"/>
          <w:sz w:val="22"/>
          <w:szCs w:val="22"/>
        </w:rPr>
        <w:t xml:space="preserve">NS </w:t>
      </w:r>
      <w:r w:rsidR="00F345CE" w:rsidRPr="004D1575">
        <w:rPr>
          <w:rFonts w:asciiTheme="minorHAnsi" w:eastAsiaTheme="minorHAnsi" w:hAnsiTheme="minorHAnsi" w:cstheme="minorBidi"/>
          <w:sz w:val="22"/>
          <w:szCs w:val="22"/>
        </w:rPr>
        <w:t>Exercise</w:t>
      </w:r>
      <w:r w:rsidR="0021534A" w:rsidRPr="004D1575">
        <w:rPr>
          <w:rFonts w:asciiTheme="minorHAnsi" w:eastAsiaTheme="minorHAnsi" w:hAnsiTheme="minorHAnsi" w:cstheme="minorBidi"/>
          <w:sz w:val="22"/>
          <w:szCs w:val="22"/>
        </w:rPr>
        <w:t>]</w:t>
      </w:r>
    </w:p>
    <w:p w14:paraId="5927CB9F" w14:textId="225D2C7B" w:rsidR="0021534A" w:rsidRPr="004D1575" w:rsidRDefault="0021534A" w:rsidP="0031114D">
      <w:pPr>
        <w:spacing w:after="160" w:line="259" w:lineRule="auto"/>
        <w:jc w:val="both"/>
        <w:rPr>
          <w:rFonts w:asciiTheme="minorHAnsi" w:eastAsiaTheme="minorHAnsi" w:hAnsiTheme="minorHAnsi" w:cstheme="minorBidi"/>
          <w:sz w:val="22"/>
          <w:szCs w:val="22"/>
        </w:rPr>
      </w:pPr>
      <w:r w:rsidRPr="004D1575">
        <w:rPr>
          <w:rFonts w:asciiTheme="minorHAnsi" w:eastAsiaTheme="minorHAnsi" w:hAnsiTheme="minorHAnsi" w:cstheme="minorBidi"/>
          <w:b/>
          <w:bCs/>
          <w:sz w:val="22"/>
          <w:szCs w:val="22"/>
        </w:rPr>
        <w:t>TO</w:t>
      </w:r>
      <w:r w:rsidRPr="004D1575">
        <w:rPr>
          <w:rFonts w:asciiTheme="minorHAnsi" w:eastAsiaTheme="minorHAnsi" w:hAnsiTheme="minorHAnsi" w:cstheme="minorBidi"/>
          <w:sz w:val="22"/>
          <w:szCs w:val="22"/>
        </w:rPr>
        <w:t xml:space="preserve">: [TO </w:t>
      </w:r>
      <w:proofErr w:type="spellStart"/>
      <w:r w:rsidRPr="004D1575">
        <w:rPr>
          <w:rFonts w:asciiTheme="minorHAnsi" w:eastAsiaTheme="minorHAnsi" w:hAnsiTheme="minorHAnsi" w:cstheme="minorBidi"/>
          <w:sz w:val="22"/>
          <w:szCs w:val="22"/>
        </w:rPr>
        <w:t>to</w:t>
      </w:r>
      <w:proofErr w:type="spellEnd"/>
      <w:r w:rsidRPr="004D1575">
        <w:rPr>
          <w:rFonts w:asciiTheme="minorHAnsi" w:eastAsiaTheme="minorHAnsi" w:hAnsiTheme="minorHAnsi" w:cstheme="minorBidi"/>
          <w:sz w:val="22"/>
          <w:szCs w:val="22"/>
        </w:rPr>
        <w:t xml:space="preserve"> whom request is directed]</w:t>
      </w:r>
    </w:p>
    <w:p w14:paraId="66BB7A16" w14:textId="24A4CD41" w:rsidR="0021534A" w:rsidRPr="004D1575" w:rsidRDefault="00F345CE" w:rsidP="0031114D">
      <w:pPr>
        <w:spacing w:after="160" w:line="259" w:lineRule="auto"/>
        <w:jc w:val="both"/>
        <w:rPr>
          <w:rFonts w:asciiTheme="minorHAnsi" w:eastAsiaTheme="minorHAnsi" w:hAnsiTheme="minorHAnsi" w:cstheme="minorBidi"/>
          <w:sz w:val="22"/>
          <w:szCs w:val="22"/>
        </w:rPr>
      </w:pPr>
      <w:r w:rsidRPr="004D1575">
        <w:rPr>
          <w:rFonts w:asciiTheme="minorHAnsi" w:eastAsiaTheme="minorHAnsi" w:hAnsiTheme="minorHAnsi" w:cstheme="minorBidi"/>
          <w:b/>
          <w:bCs/>
          <w:sz w:val="22"/>
          <w:szCs w:val="22"/>
        </w:rPr>
        <w:t xml:space="preserve">NS </w:t>
      </w:r>
      <w:r w:rsidR="0021534A" w:rsidRPr="004D1575">
        <w:rPr>
          <w:rFonts w:asciiTheme="minorHAnsi" w:eastAsiaTheme="minorHAnsi" w:hAnsiTheme="minorHAnsi" w:cstheme="minorBidi"/>
          <w:b/>
          <w:bCs/>
          <w:sz w:val="22"/>
          <w:szCs w:val="22"/>
        </w:rPr>
        <w:t>Feasibility Study</w:t>
      </w:r>
      <w:r w:rsidR="0021534A" w:rsidRPr="004D1575">
        <w:rPr>
          <w:rFonts w:asciiTheme="minorHAnsi" w:eastAsiaTheme="minorHAnsi" w:hAnsiTheme="minorHAnsi" w:cstheme="minorBidi"/>
          <w:sz w:val="22"/>
          <w:szCs w:val="22"/>
        </w:rPr>
        <w:t>: [details of study required]</w:t>
      </w:r>
    </w:p>
    <w:p w14:paraId="41478A57" w14:textId="16C1BE48" w:rsidR="0021534A" w:rsidRPr="0031114D" w:rsidRDefault="00F345CE" w:rsidP="0031114D">
      <w:pPr>
        <w:spacing w:after="160" w:line="259" w:lineRule="auto"/>
        <w:jc w:val="both"/>
        <w:rPr>
          <w:rFonts w:asciiTheme="minorHAnsi" w:eastAsiaTheme="minorHAnsi" w:hAnsiTheme="minorHAnsi" w:cstheme="minorBidi"/>
          <w:sz w:val="22"/>
          <w:szCs w:val="22"/>
        </w:rPr>
      </w:pPr>
      <w:r w:rsidRPr="004D1575">
        <w:rPr>
          <w:rFonts w:asciiTheme="minorHAnsi" w:eastAsiaTheme="minorHAnsi" w:hAnsiTheme="minorHAnsi" w:cstheme="minorBidi"/>
          <w:b/>
          <w:bCs/>
          <w:sz w:val="22"/>
          <w:szCs w:val="22"/>
        </w:rPr>
        <w:t xml:space="preserve">NS </w:t>
      </w:r>
      <w:r w:rsidR="0021534A" w:rsidRPr="004D1575">
        <w:rPr>
          <w:rFonts w:asciiTheme="minorHAnsi" w:eastAsiaTheme="minorHAnsi" w:hAnsiTheme="minorHAnsi" w:cstheme="minorBidi"/>
          <w:b/>
          <w:bCs/>
          <w:sz w:val="22"/>
          <w:szCs w:val="22"/>
        </w:rPr>
        <w:t>Feasibility Study Report</w:t>
      </w:r>
      <w:r w:rsidR="0021534A" w:rsidRPr="004D1575">
        <w:rPr>
          <w:rFonts w:asciiTheme="minorHAnsi" w:eastAsiaTheme="minorHAnsi" w:hAnsiTheme="minorHAnsi" w:cstheme="minorBidi"/>
          <w:sz w:val="22"/>
          <w:szCs w:val="22"/>
        </w:rPr>
        <w:t xml:space="preserve"> issue</w:t>
      </w:r>
      <w:r w:rsidR="00B34191">
        <w:rPr>
          <w:rFonts w:asciiTheme="minorHAnsi" w:eastAsiaTheme="minorHAnsi" w:hAnsiTheme="minorHAnsi" w:cstheme="minorBidi"/>
          <w:sz w:val="22"/>
          <w:szCs w:val="22"/>
        </w:rPr>
        <w:t xml:space="preserve"> date</w:t>
      </w:r>
      <w:r w:rsidR="0021534A" w:rsidRPr="004D1575">
        <w:rPr>
          <w:rFonts w:asciiTheme="minorHAnsi" w:eastAsiaTheme="minorHAnsi" w:hAnsiTheme="minorHAnsi" w:cstheme="minorBidi"/>
          <w:sz w:val="22"/>
          <w:szCs w:val="22"/>
        </w:rPr>
        <w:t xml:space="preserve">: [indicative date by </w:t>
      </w:r>
      <w:r w:rsidR="0021534A" w:rsidRPr="0031114D">
        <w:rPr>
          <w:rFonts w:asciiTheme="minorHAnsi" w:eastAsiaTheme="minorHAnsi" w:hAnsiTheme="minorHAnsi" w:cstheme="minorBidi"/>
          <w:sz w:val="22"/>
          <w:szCs w:val="22"/>
        </w:rPr>
        <w:t xml:space="preserve">which </w:t>
      </w:r>
      <w:r w:rsidR="006E0FB0" w:rsidRPr="0031114D">
        <w:rPr>
          <w:rFonts w:asciiTheme="minorHAnsi" w:eastAsiaTheme="minorHAnsi" w:hAnsiTheme="minorHAnsi" w:cstheme="minorBidi"/>
          <w:sz w:val="22"/>
          <w:szCs w:val="22"/>
        </w:rPr>
        <w:t>The Company</w:t>
      </w:r>
      <w:r w:rsidR="0021534A" w:rsidRPr="0031114D">
        <w:rPr>
          <w:rFonts w:asciiTheme="minorHAnsi" w:eastAsiaTheme="minorHAnsi" w:hAnsiTheme="minorHAnsi" w:cstheme="minorBidi"/>
          <w:sz w:val="22"/>
          <w:szCs w:val="22"/>
        </w:rPr>
        <w:t xml:space="preserve"> would like the </w:t>
      </w:r>
      <w:r w:rsidR="00B34191">
        <w:rPr>
          <w:rFonts w:asciiTheme="minorHAnsi" w:eastAsiaTheme="minorHAnsi" w:hAnsiTheme="minorHAnsi" w:cstheme="minorBidi"/>
          <w:sz w:val="22"/>
          <w:szCs w:val="22"/>
        </w:rPr>
        <w:t xml:space="preserve">final </w:t>
      </w:r>
      <w:r w:rsidRPr="0031114D">
        <w:rPr>
          <w:rFonts w:asciiTheme="minorHAnsi" w:eastAsiaTheme="minorHAnsi" w:hAnsiTheme="minorHAnsi" w:cstheme="minorBidi"/>
          <w:sz w:val="22"/>
          <w:szCs w:val="22"/>
        </w:rPr>
        <w:t xml:space="preserve">NS </w:t>
      </w:r>
      <w:r w:rsidR="0021534A" w:rsidRPr="0031114D">
        <w:rPr>
          <w:rFonts w:asciiTheme="minorHAnsi" w:eastAsiaTheme="minorHAnsi" w:hAnsiTheme="minorHAnsi" w:cstheme="minorBidi"/>
          <w:sz w:val="22"/>
          <w:szCs w:val="22"/>
        </w:rPr>
        <w:t xml:space="preserve">Feasibility </w:t>
      </w:r>
      <w:r w:rsidR="006B76B5">
        <w:rPr>
          <w:rFonts w:asciiTheme="minorHAnsi" w:eastAsiaTheme="minorHAnsi" w:hAnsiTheme="minorHAnsi" w:cstheme="minorBidi"/>
          <w:sz w:val="22"/>
          <w:szCs w:val="22"/>
        </w:rPr>
        <w:t xml:space="preserve">Study </w:t>
      </w:r>
      <w:r w:rsidR="0021534A" w:rsidRPr="0031114D">
        <w:rPr>
          <w:rFonts w:asciiTheme="minorHAnsi" w:eastAsiaTheme="minorHAnsi" w:hAnsiTheme="minorHAnsi" w:cstheme="minorBidi"/>
          <w:sz w:val="22"/>
          <w:szCs w:val="22"/>
        </w:rPr>
        <w:t>Report]</w:t>
      </w:r>
    </w:p>
    <w:p w14:paraId="653CCD25" w14:textId="3DEA748A" w:rsidR="006171FB" w:rsidRPr="0031114D" w:rsidRDefault="003C2E64" w:rsidP="0031114D">
      <w:pPr>
        <w:spacing w:after="160" w:line="259" w:lineRule="auto"/>
        <w:jc w:val="both"/>
        <w:rPr>
          <w:rFonts w:asciiTheme="minorHAnsi" w:eastAsiaTheme="minorHAnsi" w:hAnsiTheme="minorHAnsi" w:cstheme="minorBidi"/>
          <w:sz w:val="22"/>
          <w:szCs w:val="22"/>
        </w:rPr>
      </w:pPr>
      <w:r w:rsidRPr="00462464">
        <w:rPr>
          <w:rFonts w:asciiTheme="minorHAnsi" w:eastAsiaTheme="minorHAnsi" w:hAnsiTheme="minorHAnsi" w:cstheme="minorBidi"/>
          <w:b/>
          <w:bCs/>
          <w:sz w:val="22"/>
          <w:szCs w:val="22"/>
        </w:rPr>
        <w:t>NS Feasibility Study</w:t>
      </w:r>
      <w:r w:rsidRPr="0031114D">
        <w:rPr>
          <w:rFonts w:asciiTheme="minorHAnsi" w:eastAsiaTheme="minorHAnsi" w:hAnsiTheme="minorHAnsi" w:cstheme="minorBidi"/>
          <w:sz w:val="22"/>
          <w:szCs w:val="22"/>
        </w:rPr>
        <w:t xml:space="preserve"> </w:t>
      </w:r>
      <w:r w:rsidR="006B76B5">
        <w:rPr>
          <w:rFonts w:asciiTheme="minorHAnsi" w:eastAsiaTheme="minorHAnsi" w:hAnsiTheme="minorHAnsi" w:cstheme="minorBidi"/>
          <w:sz w:val="22"/>
          <w:szCs w:val="22"/>
        </w:rPr>
        <w:t>t</w:t>
      </w:r>
      <w:r w:rsidRPr="0031114D">
        <w:rPr>
          <w:rFonts w:asciiTheme="minorHAnsi" w:eastAsiaTheme="minorHAnsi" w:hAnsiTheme="minorHAnsi" w:cstheme="minorBidi"/>
          <w:sz w:val="22"/>
          <w:szCs w:val="22"/>
        </w:rPr>
        <w:t>emplate</w:t>
      </w:r>
      <w:r w:rsidRPr="0031114D">
        <w:rPr>
          <w:rFonts w:asciiTheme="minorHAnsi" w:eastAsiaTheme="minorHAnsi" w:hAnsiTheme="minorHAnsi" w:cstheme="minorBidi"/>
          <w:sz w:val="22"/>
          <w:szCs w:val="22"/>
        </w:rPr>
        <w:tab/>
      </w:r>
      <w:r w:rsidR="009617CD" w:rsidRPr="0031114D">
        <w:rPr>
          <w:rFonts w:asciiTheme="minorHAnsi" w:eastAsiaTheme="minorHAnsi" w:hAnsiTheme="minorHAnsi" w:cstheme="minorBidi"/>
          <w:sz w:val="22"/>
          <w:szCs w:val="22"/>
        </w:rPr>
        <w:t xml:space="preserve">[attach template </w:t>
      </w:r>
      <w:r w:rsidR="00D54D30" w:rsidRPr="0031114D">
        <w:rPr>
          <w:rFonts w:asciiTheme="minorHAnsi" w:eastAsiaTheme="minorHAnsi" w:hAnsiTheme="minorHAnsi" w:cstheme="minorBidi"/>
          <w:sz w:val="22"/>
          <w:szCs w:val="22"/>
        </w:rPr>
        <w:t xml:space="preserve">as to how </w:t>
      </w:r>
      <w:r w:rsidR="00274F86" w:rsidRPr="0031114D">
        <w:rPr>
          <w:rFonts w:asciiTheme="minorHAnsi" w:eastAsiaTheme="minorHAnsi" w:hAnsiTheme="minorHAnsi" w:cstheme="minorBidi"/>
          <w:sz w:val="22"/>
          <w:szCs w:val="22"/>
        </w:rPr>
        <w:t xml:space="preserve">The Company </w:t>
      </w:r>
      <w:r w:rsidR="00D54D30" w:rsidRPr="0031114D">
        <w:rPr>
          <w:rFonts w:asciiTheme="minorHAnsi" w:eastAsiaTheme="minorHAnsi" w:hAnsiTheme="minorHAnsi" w:cstheme="minorBidi"/>
          <w:sz w:val="22"/>
          <w:szCs w:val="22"/>
        </w:rPr>
        <w:t>want</w:t>
      </w:r>
      <w:r w:rsidR="00274F86">
        <w:rPr>
          <w:rFonts w:asciiTheme="minorHAnsi" w:eastAsiaTheme="minorHAnsi" w:hAnsiTheme="minorHAnsi" w:cstheme="minorBidi"/>
          <w:sz w:val="22"/>
          <w:szCs w:val="22"/>
        </w:rPr>
        <w:t>s</w:t>
      </w:r>
      <w:r w:rsidR="00D54D30" w:rsidRPr="0031114D">
        <w:rPr>
          <w:rFonts w:asciiTheme="minorHAnsi" w:eastAsiaTheme="minorHAnsi" w:hAnsiTheme="minorHAnsi" w:cstheme="minorBidi"/>
          <w:sz w:val="22"/>
          <w:szCs w:val="22"/>
        </w:rPr>
        <w:t xml:space="preserve"> </w:t>
      </w:r>
      <w:r w:rsidR="00B76858">
        <w:rPr>
          <w:rFonts w:asciiTheme="minorHAnsi" w:eastAsiaTheme="minorHAnsi" w:hAnsiTheme="minorHAnsi" w:cstheme="minorBidi"/>
          <w:sz w:val="22"/>
          <w:szCs w:val="22"/>
        </w:rPr>
        <w:t xml:space="preserve">the </w:t>
      </w:r>
      <w:r w:rsidR="00D54D30" w:rsidRPr="0031114D">
        <w:rPr>
          <w:rFonts w:asciiTheme="minorHAnsi" w:eastAsiaTheme="minorHAnsi" w:hAnsiTheme="minorHAnsi" w:cstheme="minorBidi"/>
          <w:sz w:val="22"/>
          <w:szCs w:val="22"/>
        </w:rPr>
        <w:t>study to be presented]</w:t>
      </w:r>
    </w:p>
    <w:p w14:paraId="51450F1B" w14:textId="66859CE9" w:rsidR="0021534A" w:rsidRPr="0031114D" w:rsidRDefault="0021534A" w:rsidP="0031114D">
      <w:pPr>
        <w:spacing w:after="160" w:line="259" w:lineRule="auto"/>
        <w:jc w:val="both"/>
        <w:rPr>
          <w:rFonts w:asciiTheme="minorHAnsi" w:eastAsiaTheme="minorHAnsi" w:hAnsiTheme="minorHAnsi" w:cstheme="minorBidi"/>
          <w:sz w:val="22"/>
          <w:szCs w:val="22"/>
        </w:rPr>
      </w:pPr>
      <w:r w:rsidRPr="0031114D">
        <w:rPr>
          <w:rFonts w:asciiTheme="minorHAnsi" w:eastAsiaTheme="minorHAnsi" w:hAnsiTheme="minorHAnsi" w:cstheme="minorBidi"/>
          <w:sz w:val="22"/>
          <w:szCs w:val="22"/>
        </w:rPr>
        <w:t>A</w:t>
      </w:r>
      <w:r w:rsidR="00E83463">
        <w:rPr>
          <w:rFonts w:asciiTheme="minorHAnsi" w:eastAsiaTheme="minorHAnsi" w:hAnsiTheme="minorHAnsi" w:cstheme="minorBidi"/>
          <w:sz w:val="22"/>
          <w:szCs w:val="22"/>
        </w:rPr>
        <w:t>s</w:t>
      </w:r>
      <w:r w:rsidRPr="0031114D">
        <w:rPr>
          <w:rFonts w:asciiTheme="minorHAnsi" w:eastAsiaTheme="minorHAnsi" w:hAnsiTheme="minorHAnsi" w:cstheme="minorBidi"/>
          <w:sz w:val="22"/>
          <w:szCs w:val="22"/>
        </w:rPr>
        <w:t xml:space="preserve"> provided for in STCP 17</w:t>
      </w:r>
      <w:r w:rsidR="00A968C4">
        <w:rPr>
          <w:rFonts w:asciiTheme="minorHAnsi" w:eastAsiaTheme="minorHAnsi" w:hAnsiTheme="minorHAnsi" w:cstheme="minorBidi"/>
          <w:sz w:val="22"/>
          <w:szCs w:val="22"/>
        </w:rPr>
        <w:t>-</w:t>
      </w:r>
      <w:r w:rsidR="00E83463">
        <w:rPr>
          <w:rFonts w:asciiTheme="minorHAnsi" w:eastAsiaTheme="minorHAnsi" w:hAnsiTheme="minorHAnsi" w:cstheme="minorBidi"/>
          <w:sz w:val="22"/>
          <w:szCs w:val="22"/>
        </w:rPr>
        <w:t>X</w:t>
      </w:r>
      <w:r w:rsidRPr="0031114D">
        <w:rPr>
          <w:rFonts w:asciiTheme="minorHAnsi" w:eastAsiaTheme="minorHAnsi" w:hAnsiTheme="minorHAnsi" w:cstheme="minorBidi"/>
          <w:sz w:val="22"/>
          <w:szCs w:val="22"/>
        </w:rPr>
        <w:t xml:space="preserve">, </w:t>
      </w:r>
      <w:r w:rsidR="006E0FB0" w:rsidRPr="0031114D">
        <w:rPr>
          <w:rFonts w:asciiTheme="minorHAnsi" w:eastAsiaTheme="minorHAnsi" w:hAnsiTheme="minorHAnsi" w:cstheme="minorBidi"/>
          <w:sz w:val="22"/>
          <w:szCs w:val="22"/>
        </w:rPr>
        <w:t>The Company</w:t>
      </w:r>
      <w:r w:rsidRPr="0031114D">
        <w:rPr>
          <w:rFonts w:asciiTheme="minorHAnsi" w:eastAsiaTheme="minorHAnsi" w:hAnsiTheme="minorHAnsi" w:cstheme="minorBidi"/>
          <w:sz w:val="22"/>
          <w:szCs w:val="22"/>
        </w:rPr>
        <w:t xml:space="preserve"> requests that the TO undertake the </w:t>
      </w:r>
      <w:r w:rsidR="009D6256" w:rsidRPr="0031114D">
        <w:rPr>
          <w:rFonts w:asciiTheme="minorHAnsi" w:eastAsiaTheme="minorHAnsi" w:hAnsiTheme="minorHAnsi" w:cstheme="minorBidi"/>
          <w:sz w:val="22"/>
          <w:szCs w:val="22"/>
        </w:rPr>
        <w:t xml:space="preserve">NS </w:t>
      </w:r>
      <w:r w:rsidRPr="0031114D">
        <w:rPr>
          <w:rFonts w:asciiTheme="minorHAnsi" w:eastAsiaTheme="minorHAnsi" w:hAnsiTheme="minorHAnsi" w:cstheme="minorBidi"/>
          <w:sz w:val="22"/>
          <w:szCs w:val="22"/>
        </w:rPr>
        <w:t>Feasibility Study</w:t>
      </w:r>
      <w:r w:rsidR="00027E0F">
        <w:rPr>
          <w:rFonts w:asciiTheme="minorHAnsi" w:eastAsiaTheme="minorHAnsi" w:hAnsiTheme="minorHAnsi" w:cstheme="minorBidi"/>
          <w:sz w:val="22"/>
          <w:szCs w:val="22"/>
        </w:rPr>
        <w:t>, the</w:t>
      </w:r>
      <w:r w:rsidRPr="0031114D">
        <w:rPr>
          <w:rFonts w:asciiTheme="minorHAnsi" w:eastAsiaTheme="minorHAnsi" w:hAnsiTheme="minorHAnsi" w:cstheme="minorBidi"/>
          <w:sz w:val="22"/>
          <w:szCs w:val="22"/>
        </w:rPr>
        <w:t xml:space="preserve"> details of which are set out above.</w:t>
      </w:r>
    </w:p>
    <w:p w14:paraId="6215BF13" w14:textId="358F9011" w:rsidR="009C124E" w:rsidRPr="00B03CA8" w:rsidRDefault="009C124E" w:rsidP="0031114D">
      <w:pPr>
        <w:spacing w:after="0"/>
        <w:jc w:val="both"/>
      </w:pPr>
      <w:r w:rsidRPr="00B03CA8">
        <w:br w:type="page"/>
      </w:r>
    </w:p>
    <w:p w14:paraId="31E03F80" w14:textId="7CE3BF5E" w:rsidR="009C124E" w:rsidRPr="004D1575" w:rsidRDefault="009C124E" w:rsidP="004D1575">
      <w:pPr>
        <w:pStyle w:val="Heading1"/>
        <w:numPr>
          <w:ilvl w:val="0"/>
          <w:numId w:val="0"/>
        </w:numPr>
        <w:spacing w:after="0"/>
        <w:rPr>
          <w:iCs/>
        </w:rPr>
      </w:pPr>
      <w:r w:rsidRPr="004D1575">
        <w:rPr>
          <w:i/>
          <w:iCs/>
        </w:rPr>
        <w:lastRenderedPageBreak/>
        <w:t xml:space="preserve">Appendix </w:t>
      </w:r>
      <w:r w:rsidR="00A816D3" w:rsidRPr="004D1575">
        <w:rPr>
          <w:i/>
          <w:iCs/>
        </w:rPr>
        <w:t>C</w:t>
      </w:r>
      <w:r w:rsidRPr="004D1575">
        <w:rPr>
          <w:i/>
          <w:iCs/>
        </w:rPr>
        <w:t xml:space="preserve">: </w:t>
      </w:r>
      <w:r w:rsidR="00527C61" w:rsidRPr="004D1575">
        <w:rPr>
          <w:i/>
          <w:iCs/>
        </w:rPr>
        <w:t xml:space="preserve">Specific NS </w:t>
      </w:r>
      <w:r w:rsidRPr="004D1575">
        <w:rPr>
          <w:i/>
          <w:iCs/>
        </w:rPr>
        <w:t>Feasibility Terms</w:t>
      </w:r>
    </w:p>
    <w:p w14:paraId="02F0DAEF" w14:textId="77777777" w:rsidR="009C124E" w:rsidRPr="00B03CA8" w:rsidRDefault="009C124E" w:rsidP="0031114D">
      <w:pPr>
        <w:jc w:val="both"/>
      </w:pPr>
    </w:p>
    <w:p w14:paraId="6D0BB699" w14:textId="2C542B84" w:rsidR="009C124E" w:rsidRPr="0031114D" w:rsidRDefault="00527C61" w:rsidP="0031114D">
      <w:pPr>
        <w:spacing w:after="160" w:line="259" w:lineRule="auto"/>
        <w:jc w:val="both"/>
        <w:rPr>
          <w:rFonts w:asciiTheme="minorHAnsi" w:eastAsiaTheme="minorHAnsi" w:hAnsiTheme="minorHAnsi" w:cstheme="minorBidi"/>
          <w:sz w:val="22"/>
          <w:szCs w:val="22"/>
        </w:rPr>
      </w:pPr>
      <w:r w:rsidRPr="0031114D">
        <w:rPr>
          <w:rFonts w:asciiTheme="minorHAnsi" w:eastAsiaTheme="minorHAnsi" w:hAnsiTheme="minorHAnsi" w:cstheme="minorBidi"/>
          <w:b/>
          <w:bCs/>
          <w:sz w:val="22"/>
          <w:szCs w:val="22"/>
        </w:rPr>
        <w:t>NS Exercise</w:t>
      </w:r>
      <w:r w:rsidR="009C124E" w:rsidRPr="0031114D">
        <w:rPr>
          <w:rFonts w:asciiTheme="minorHAnsi" w:eastAsiaTheme="minorHAnsi" w:hAnsiTheme="minorHAnsi" w:cstheme="minorBidi"/>
          <w:sz w:val="22"/>
          <w:szCs w:val="22"/>
        </w:rPr>
        <w:t xml:space="preserve">: [set out details of the specific </w:t>
      </w:r>
      <w:r w:rsidRPr="0031114D">
        <w:rPr>
          <w:rFonts w:asciiTheme="minorHAnsi" w:eastAsiaTheme="minorHAnsi" w:hAnsiTheme="minorHAnsi" w:cstheme="minorBidi"/>
          <w:sz w:val="22"/>
          <w:szCs w:val="22"/>
        </w:rPr>
        <w:t>NS E</w:t>
      </w:r>
      <w:r w:rsidR="007B4CE9" w:rsidRPr="0031114D">
        <w:rPr>
          <w:rFonts w:asciiTheme="minorHAnsi" w:eastAsiaTheme="minorHAnsi" w:hAnsiTheme="minorHAnsi" w:cstheme="minorBidi"/>
          <w:sz w:val="22"/>
          <w:szCs w:val="22"/>
        </w:rPr>
        <w:t>x</w:t>
      </w:r>
      <w:r w:rsidRPr="0031114D">
        <w:rPr>
          <w:rFonts w:asciiTheme="minorHAnsi" w:eastAsiaTheme="minorHAnsi" w:hAnsiTheme="minorHAnsi" w:cstheme="minorBidi"/>
          <w:sz w:val="22"/>
          <w:szCs w:val="22"/>
        </w:rPr>
        <w:t>ercise</w:t>
      </w:r>
      <w:r w:rsidR="009C124E" w:rsidRPr="0031114D">
        <w:rPr>
          <w:rFonts w:asciiTheme="minorHAnsi" w:eastAsiaTheme="minorHAnsi" w:hAnsiTheme="minorHAnsi" w:cstheme="minorBidi"/>
          <w:sz w:val="22"/>
          <w:szCs w:val="22"/>
        </w:rPr>
        <w:t>]</w:t>
      </w:r>
    </w:p>
    <w:p w14:paraId="5448C77D" w14:textId="307E36B3" w:rsidR="009C124E" w:rsidRPr="0031114D" w:rsidRDefault="009C124E" w:rsidP="0031114D">
      <w:pPr>
        <w:spacing w:after="160" w:line="259" w:lineRule="auto"/>
        <w:jc w:val="both"/>
        <w:rPr>
          <w:rFonts w:asciiTheme="minorHAnsi" w:eastAsiaTheme="minorHAnsi" w:hAnsiTheme="minorHAnsi" w:cstheme="minorBidi"/>
          <w:sz w:val="22"/>
          <w:szCs w:val="22"/>
        </w:rPr>
      </w:pPr>
      <w:r w:rsidRPr="0031114D">
        <w:rPr>
          <w:rFonts w:asciiTheme="minorHAnsi" w:eastAsiaTheme="minorHAnsi" w:hAnsiTheme="minorHAnsi" w:cstheme="minorBidi"/>
          <w:sz w:val="22"/>
          <w:szCs w:val="22"/>
        </w:rPr>
        <w:t>TO:</w:t>
      </w:r>
      <w:r w:rsidR="0049756D" w:rsidRPr="0031114D">
        <w:rPr>
          <w:rFonts w:asciiTheme="minorHAnsi" w:eastAsiaTheme="minorHAnsi" w:hAnsiTheme="minorHAnsi" w:cstheme="minorBidi"/>
          <w:sz w:val="22"/>
          <w:szCs w:val="22"/>
        </w:rPr>
        <w:t xml:space="preserve"> [insert the TO who is fulfilling the request]</w:t>
      </w:r>
    </w:p>
    <w:p w14:paraId="73ADC38C" w14:textId="3416376D" w:rsidR="0049756D" w:rsidRPr="0031114D" w:rsidRDefault="002E6253" w:rsidP="0031114D">
      <w:pPr>
        <w:spacing w:after="160" w:line="259" w:lineRule="auto"/>
        <w:jc w:val="both"/>
        <w:rPr>
          <w:rFonts w:asciiTheme="minorHAnsi" w:eastAsiaTheme="minorHAnsi" w:hAnsiTheme="minorHAnsi" w:cstheme="minorBidi"/>
          <w:sz w:val="22"/>
          <w:szCs w:val="22"/>
        </w:rPr>
      </w:pPr>
      <w:r w:rsidRPr="0031114D">
        <w:rPr>
          <w:rFonts w:asciiTheme="minorHAnsi" w:eastAsiaTheme="minorHAnsi" w:hAnsiTheme="minorHAnsi" w:cstheme="minorBidi"/>
          <w:b/>
          <w:bCs/>
          <w:sz w:val="22"/>
          <w:szCs w:val="22"/>
        </w:rPr>
        <w:t>NS Feasibility Study</w:t>
      </w:r>
      <w:r w:rsidRPr="0031114D">
        <w:rPr>
          <w:rFonts w:asciiTheme="minorHAnsi" w:eastAsiaTheme="minorHAnsi" w:hAnsiTheme="minorHAnsi" w:cstheme="minorBidi"/>
          <w:sz w:val="22"/>
          <w:szCs w:val="22"/>
        </w:rPr>
        <w:t>: [details of study required]</w:t>
      </w:r>
    </w:p>
    <w:p w14:paraId="74B52C82" w14:textId="53592D95" w:rsidR="009C124E" w:rsidRPr="0031114D" w:rsidRDefault="009C124E" w:rsidP="0031114D">
      <w:pPr>
        <w:spacing w:after="160" w:line="259" w:lineRule="auto"/>
        <w:jc w:val="both"/>
        <w:rPr>
          <w:rFonts w:asciiTheme="minorHAnsi" w:eastAsiaTheme="minorHAnsi" w:hAnsiTheme="minorHAnsi" w:cstheme="minorBidi"/>
          <w:sz w:val="22"/>
          <w:szCs w:val="22"/>
        </w:rPr>
      </w:pPr>
      <w:r w:rsidRPr="0031114D">
        <w:rPr>
          <w:rFonts w:asciiTheme="minorHAnsi" w:eastAsiaTheme="minorHAnsi" w:hAnsiTheme="minorHAnsi" w:cstheme="minorBidi"/>
          <w:sz w:val="22"/>
          <w:szCs w:val="22"/>
        </w:rPr>
        <w:t xml:space="preserve">The </w:t>
      </w:r>
      <w:r w:rsidR="00BB12AD" w:rsidRPr="0031114D">
        <w:rPr>
          <w:rFonts w:asciiTheme="minorHAnsi" w:eastAsiaTheme="minorHAnsi" w:hAnsiTheme="minorHAnsi" w:cstheme="minorBidi"/>
          <w:sz w:val="22"/>
          <w:szCs w:val="22"/>
        </w:rPr>
        <w:t xml:space="preserve">specific </w:t>
      </w:r>
      <w:r w:rsidRPr="0031114D">
        <w:rPr>
          <w:rFonts w:asciiTheme="minorHAnsi" w:eastAsiaTheme="minorHAnsi" w:hAnsiTheme="minorHAnsi" w:cstheme="minorBidi"/>
          <w:sz w:val="22"/>
          <w:szCs w:val="22"/>
        </w:rPr>
        <w:t xml:space="preserve">terms agreed between </w:t>
      </w:r>
      <w:r w:rsidR="006E0FB0" w:rsidRPr="0031114D">
        <w:rPr>
          <w:rFonts w:asciiTheme="minorHAnsi" w:eastAsiaTheme="minorHAnsi" w:hAnsiTheme="minorHAnsi" w:cstheme="minorBidi"/>
          <w:sz w:val="22"/>
          <w:szCs w:val="22"/>
        </w:rPr>
        <w:t>The Company</w:t>
      </w:r>
      <w:r w:rsidRPr="0031114D">
        <w:rPr>
          <w:rFonts w:asciiTheme="minorHAnsi" w:eastAsiaTheme="minorHAnsi" w:hAnsiTheme="minorHAnsi" w:cstheme="minorBidi"/>
          <w:sz w:val="22"/>
          <w:szCs w:val="22"/>
        </w:rPr>
        <w:t xml:space="preserve"> and the TO for the </w:t>
      </w:r>
      <w:r w:rsidR="00527C61" w:rsidRPr="0031114D">
        <w:rPr>
          <w:rFonts w:asciiTheme="minorHAnsi" w:eastAsiaTheme="minorHAnsi" w:hAnsiTheme="minorHAnsi" w:cstheme="minorBidi"/>
          <w:sz w:val="22"/>
          <w:szCs w:val="22"/>
        </w:rPr>
        <w:t xml:space="preserve">NS </w:t>
      </w:r>
      <w:r w:rsidR="00BB12AD" w:rsidRPr="0031114D">
        <w:rPr>
          <w:rFonts w:asciiTheme="minorHAnsi" w:eastAsiaTheme="minorHAnsi" w:hAnsiTheme="minorHAnsi" w:cstheme="minorBidi"/>
          <w:sz w:val="22"/>
          <w:szCs w:val="22"/>
        </w:rPr>
        <w:t>Feasibility Study are set out below.</w:t>
      </w:r>
    </w:p>
    <w:p w14:paraId="030B9F17" w14:textId="6FE2E1EF" w:rsidR="00924F9F" w:rsidRPr="0031114D" w:rsidRDefault="00924F9F" w:rsidP="0031114D">
      <w:pPr>
        <w:spacing w:after="160" w:line="259" w:lineRule="auto"/>
        <w:jc w:val="both"/>
        <w:rPr>
          <w:rFonts w:asciiTheme="minorHAnsi" w:eastAsiaTheme="minorHAnsi" w:hAnsiTheme="minorHAnsi" w:cstheme="minorBidi"/>
          <w:sz w:val="22"/>
          <w:szCs w:val="22"/>
        </w:rPr>
      </w:pPr>
    </w:p>
    <w:p w14:paraId="6E0290F3" w14:textId="0C48EE39" w:rsidR="00924F9F" w:rsidRPr="004D1575" w:rsidRDefault="00E5094B" w:rsidP="0031114D">
      <w:pPr>
        <w:spacing w:after="160" w:line="259" w:lineRule="auto"/>
        <w:jc w:val="both"/>
        <w:rPr>
          <w:rFonts w:asciiTheme="minorHAnsi" w:eastAsiaTheme="minorHAnsi" w:hAnsiTheme="minorHAnsi" w:cstheme="minorBidi"/>
          <w:sz w:val="22"/>
          <w:szCs w:val="22"/>
        </w:rPr>
      </w:pPr>
      <w:r w:rsidRPr="0031114D">
        <w:rPr>
          <w:rFonts w:asciiTheme="minorHAnsi" w:eastAsiaTheme="minorHAnsi" w:hAnsiTheme="minorHAnsi" w:cstheme="minorBidi"/>
          <w:b/>
          <w:bCs/>
          <w:sz w:val="22"/>
          <w:szCs w:val="22"/>
        </w:rPr>
        <w:t>NS Services</w:t>
      </w:r>
    </w:p>
    <w:p w14:paraId="15E3F045" w14:textId="64E7B84D" w:rsidR="003D048D" w:rsidRPr="004D1575" w:rsidRDefault="003D048D" w:rsidP="0031114D">
      <w:pPr>
        <w:spacing w:after="160" w:line="259" w:lineRule="auto"/>
        <w:jc w:val="both"/>
        <w:rPr>
          <w:rFonts w:asciiTheme="minorHAnsi" w:eastAsiaTheme="minorHAnsi" w:hAnsiTheme="minorHAnsi" w:cstheme="minorBidi"/>
          <w:sz w:val="22"/>
          <w:szCs w:val="22"/>
        </w:rPr>
      </w:pPr>
      <w:r w:rsidRPr="004D1575">
        <w:rPr>
          <w:rFonts w:asciiTheme="minorHAnsi" w:eastAsiaTheme="minorHAnsi" w:hAnsiTheme="minorHAnsi" w:cstheme="minorBidi"/>
          <w:sz w:val="22"/>
          <w:szCs w:val="22"/>
        </w:rPr>
        <w:t>Regula</w:t>
      </w:r>
      <w:r w:rsidR="008E5EAE" w:rsidRPr="004D1575">
        <w:rPr>
          <w:rFonts w:asciiTheme="minorHAnsi" w:eastAsiaTheme="minorHAnsi" w:hAnsiTheme="minorHAnsi" w:cstheme="minorBidi"/>
          <w:sz w:val="22"/>
          <w:szCs w:val="22"/>
        </w:rPr>
        <w:t>rit</w:t>
      </w:r>
      <w:r w:rsidRPr="004D1575">
        <w:rPr>
          <w:rFonts w:asciiTheme="minorHAnsi" w:eastAsiaTheme="minorHAnsi" w:hAnsiTheme="minorHAnsi" w:cstheme="minorBidi"/>
          <w:sz w:val="22"/>
          <w:szCs w:val="22"/>
        </w:rPr>
        <w:t>y of any progress / review meetings:</w:t>
      </w:r>
    </w:p>
    <w:p w14:paraId="787200A2" w14:textId="3706AB3C" w:rsidR="00924F9F" w:rsidRPr="0031114D" w:rsidRDefault="001C016C" w:rsidP="0031114D">
      <w:pPr>
        <w:spacing w:after="160" w:line="259" w:lineRule="auto"/>
        <w:jc w:val="both"/>
        <w:rPr>
          <w:rFonts w:asciiTheme="minorHAnsi" w:eastAsiaTheme="minorHAnsi" w:hAnsiTheme="minorHAnsi" w:cstheme="minorBidi"/>
          <w:sz w:val="22"/>
          <w:szCs w:val="22"/>
        </w:rPr>
      </w:pPr>
      <w:r w:rsidRPr="004D1575">
        <w:rPr>
          <w:rFonts w:asciiTheme="minorHAnsi" w:eastAsiaTheme="minorHAnsi" w:hAnsiTheme="minorHAnsi" w:cstheme="minorBidi"/>
          <w:sz w:val="22"/>
          <w:szCs w:val="22"/>
        </w:rPr>
        <w:t xml:space="preserve">Data and Information required </w:t>
      </w:r>
      <w:r w:rsidRPr="0031114D">
        <w:rPr>
          <w:rFonts w:asciiTheme="minorHAnsi" w:eastAsiaTheme="minorHAnsi" w:hAnsiTheme="minorHAnsi" w:cstheme="minorBidi"/>
          <w:sz w:val="22"/>
          <w:szCs w:val="22"/>
        </w:rPr>
        <w:t xml:space="preserve">from </w:t>
      </w:r>
      <w:r w:rsidR="006E0FB0" w:rsidRPr="0031114D">
        <w:rPr>
          <w:rFonts w:asciiTheme="minorHAnsi" w:eastAsiaTheme="minorHAnsi" w:hAnsiTheme="minorHAnsi" w:cstheme="minorBidi"/>
          <w:sz w:val="22"/>
          <w:szCs w:val="22"/>
        </w:rPr>
        <w:t>The Company</w:t>
      </w:r>
      <w:r w:rsidR="005427C9" w:rsidRPr="0031114D">
        <w:rPr>
          <w:rFonts w:asciiTheme="minorHAnsi" w:eastAsiaTheme="minorHAnsi" w:hAnsiTheme="minorHAnsi" w:cstheme="minorBidi"/>
          <w:sz w:val="22"/>
          <w:szCs w:val="22"/>
        </w:rPr>
        <w:t>:</w:t>
      </w:r>
    </w:p>
    <w:p w14:paraId="11DD6080" w14:textId="77777777" w:rsidR="00B21322" w:rsidRDefault="00B21322" w:rsidP="0031114D">
      <w:pPr>
        <w:spacing w:after="160" w:line="259" w:lineRule="auto"/>
        <w:jc w:val="both"/>
        <w:rPr>
          <w:rFonts w:asciiTheme="minorHAnsi" w:eastAsiaTheme="minorHAnsi" w:hAnsiTheme="minorHAnsi" w:cstheme="minorBidi"/>
          <w:b/>
          <w:bCs/>
          <w:sz w:val="22"/>
          <w:szCs w:val="22"/>
        </w:rPr>
      </w:pPr>
    </w:p>
    <w:p w14:paraId="3866FB49" w14:textId="2EE17B20" w:rsidR="00924F9F" w:rsidRPr="00B21322" w:rsidRDefault="001C016C" w:rsidP="0031114D">
      <w:pPr>
        <w:spacing w:after="160" w:line="259" w:lineRule="auto"/>
        <w:jc w:val="both"/>
        <w:rPr>
          <w:rFonts w:asciiTheme="minorHAnsi" w:eastAsiaTheme="minorHAnsi" w:hAnsiTheme="minorHAnsi" w:cstheme="minorBidi"/>
          <w:b/>
          <w:bCs/>
          <w:sz w:val="22"/>
          <w:szCs w:val="22"/>
        </w:rPr>
      </w:pPr>
      <w:r w:rsidRPr="00B21322">
        <w:rPr>
          <w:rFonts w:asciiTheme="minorHAnsi" w:eastAsiaTheme="minorHAnsi" w:hAnsiTheme="minorHAnsi" w:cstheme="minorBidi"/>
          <w:b/>
          <w:bCs/>
          <w:sz w:val="22"/>
          <w:szCs w:val="22"/>
        </w:rPr>
        <w:t xml:space="preserve">NS </w:t>
      </w:r>
      <w:r w:rsidR="00521787" w:rsidRPr="00B21322">
        <w:rPr>
          <w:rFonts w:asciiTheme="minorHAnsi" w:eastAsiaTheme="minorHAnsi" w:hAnsiTheme="minorHAnsi" w:cstheme="minorBidi"/>
          <w:b/>
          <w:bCs/>
          <w:sz w:val="22"/>
          <w:szCs w:val="22"/>
        </w:rPr>
        <w:t>Feasibility Programme</w:t>
      </w:r>
    </w:p>
    <w:p w14:paraId="675A92A1" w14:textId="2AF978C4" w:rsidR="00521787" w:rsidRPr="00811F42" w:rsidRDefault="003D048D" w:rsidP="0031114D">
      <w:pPr>
        <w:spacing w:after="160" w:line="259" w:lineRule="auto"/>
        <w:jc w:val="both"/>
        <w:rPr>
          <w:rFonts w:asciiTheme="minorHAnsi" w:eastAsiaTheme="minorHAnsi" w:hAnsiTheme="minorHAnsi" w:cstheme="minorBidi"/>
          <w:sz w:val="22"/>
          <w:szCs w:val="22"/>
        </w:rPr>
      </w:pPr>
      <w:r w:rsidRPr="00811F42">
        <w:rPr>
          <w:rFonts w:asciiTheme="minorHAnsi" w:eastAsiaTheme="minorHAnsi" w:hAnsiTheme="minorHAnsi" w:cstheme="minorBidi"/>
          <w:sz w:val="22"/>
          <w:szCs w:val="22"/>
        </w:rPr>
        <w:t>Date by which the draft NS Feasibility Study Report is to be provided:</w:t>
      </w:r>
    </w:p>
    <w:p w14:paraId="696FC2DF" w14:textId="3F9AB3AC" w:rsidR="00521787" w:rsidRPr="00811F42" w:rsidRDefault="00D81DA5" w:rsidP="0031114D">
      <w:pPr>
        <w:spacing w:after="160" w:line="259" w:lineRule="auto"/>
        <w:jc w:val="both"/>
        <w:rPr>
          <w:rFonts w:asciiTheme="minorHAnsi" w:eastAsiaTheme="minorHAnsi" w:hAnsiTheme="minorHAnsi" w:cstheme="minorBidi"/>
          <w:sz w:val="22"/>
          <w:szCs w:val="22"/>
        </w:rPr>
      </w:pPr>
      <w:r w:rsidRPr="00811F42">
        <w:rPr>
          <w:rFonts w:asciiTheme="minorHAnsi" w:eastAsiaTheme="minorHAnsi" w:hAnsiTheme="minorHAnsi" w:cstheme="minorBidi"/>
          <w:sz w:val="22"/>
          <w:szCs w:val="22"/>
        </w:rPr>
        <w:t>Date by the which the</w:t>
      </w:r>
      <w:r w:rsidR="003D048D" w:rsidRPr="00811F42">
        <w:rPr>
          <w:rFonts w:asciiTheme="minorHAnsi" w:eastAsiaTheme="minorHAnsi" w:hAnsiTheme="minorHAnsi" w:cstheme="minorBidi"/>
          <w:sz w:val="22"/>
          <w:szCs w:val="22"/>
        </w:rPr>
        <w:t xml:space="preserve"> final</w:t>
      </w:r>
      <w:r w:rsidRPr="00811F42">
        <w:rPr>
          <w:rFonts w:asciiTheme="minorHAnsi" w:eastAsiaTheme="minorHAnsi" w:hAnsiTheme="minorHAnsi" w:cstheme="minorBidi"/>
          <w:sz w:val="22"/>
          <w:szCs w:val="22"/>
        </w:rPr>
        <w:t xml:space="preserve"> </w:t>
      </w:r>
      <w:r w:rsidR="005427C9" w:rsidRPr="00811F42">
        <w:rPr>
          <w:rFonts w:asciiTheme="minorHAnsi" w:eastAsiaTheme="minorHAnsi" w:hAnsiTheme="minorHAnsi" w:cstheme="minorBidi"/>
          <w:sz w:val="22"/>
          <w:szCs w:val="22"/>
        </w:rPr>
        <w:t xml:space="preserve">NS </w:t>
      </w:r>
      <w:r w:rsidR="00521787" w:rsidRPr="00811F42">
        <w:rPr>
          <w:rFonts w:asciiTheme="minorHAnsi" w:eastAsiaTheme="minorHAnsi" w:hAnsiTheme="minorHAnsi" w:cstheme="minorBidi"/>
          <w:sz w:val="22"/>
          <w:szCs w:val="22"/>
        </w:rPr>
        <w:t xml:space="preserve">Feasibility </w:t>
      </w:r>
      <w:r w:rsidRPr="00811F42">
        <w:rPr>
          <w:rFonts w:asciiTheme="minorHAnsi" w:eastAsiaTheme="minorHAnsi" w:hAnsiTheme="minorHAnsi" w:cstheme="minorBidi"/>
          <w:sz w:val="22"/>
          <w:szCs w:val="22"/>
        </w:rPr>
        <w:t xml:space="preserve">Study </w:t>
      </w:r>
      <w:r w:rsidR="00521787" w:rsidRPr="00811F42">
        <w:rPr>
          <w:rFonts w:asciiTheme="minorHAnsi" w:eastAsiaTheme="minorHAnsi" w:hAnsiTheme="minorHAnsi" w:cstheme="minorBidi"/>
          <w:sz w:val="22"/>
          <w:szCs w:val="22"/>
        </w:rPr>
        <w:t xml:space="preserve">Report </w:t>
      </w:r>
      <w:r w:rsidRPr="00811F42">
        <w:rPr>
          <w:rFonts w:asciiTheme="minorHAnsi" w:eastAsiaTheme="minorHAnsi" w:hAnsiTheme="minorHAnsi" w:cstheme="minorBidi"/>
          <w:sz w:val="22"/>
          <w:szCs w:val="22"/>
        </w:rPr>
        <w:t>is to be</w:t>
      </w:r>
      <w:r w:rsidR="000C37FF" w:rsidRPr="00811F42">
        <w:rPr>
          <w:rFonts w:asciiTheme="minorHAnsi" w:eastAsiaTheme="minorHAnsi" w:hAnsiTheme="minorHAnsi" w:cstheme="minorBidi"/>
          <w:sz w:val="22"/>
          <w:szCs w:val="22"/>
        </w:rPr>
        <w:t xml:space="preserve"> </w:t>
      </w:r>
      <w:r w:rsidRPr="00811F42">
        <w:rPr>
          <w:rFonts w:asciiTheme="minorHAnsi" w:eastAsiaTheme="minorHAnsi" w:hAnsiTheme="minorHAnsi" w:cstheme="minorBidi"/>
          <w:sz w:val="22"/>
          <w:szCs w:val="22"/>
        </w:rPr>
        <w:t>provided:</w:t>
      </w:r>
    </w:p>
    <w:p w14:paraId="04DCA9A4" w14:textId="77777777" w:rsidR="00D81DA5" w:rsidRPr="00811F42" w:rsidRDefault="00D81DA5" w:rsidP="0031114D">
      <w:pPr>
        <w:spacing w:after="160" w:line="259" w:lineRule="auto"/>
        <w:jc w:val="both"/>
        <w:rPr>
          <w:rFonts w:asciiTheme="minorHAnsi" w:eastAsiaTheme="minorHAnsi" w:hAnsiTheme="minorHAnsi" w:cstheme="minorBidi"/>
          <w:sz w:val="22"/>
          <w:szCs w:val="22"/>
        </w:rPr>
      </w:pPr>
    </w:p>
    <w:p w14:paraId="56F8DC29" w14:textId="377DE801" w:rsidR="00D81DA5" w:rsidRPr="00811F42" w:rsidRDefault="000C37FF" w:rsidP="0031114D">
      <w:pPr>
        <w:spacing w:after="160" w:line="259" w:lineRule="auto"/>
        <w:jc w:val="both"/>
        <w:rPr>
          <w:rFonts w:asciiTheme="minorHAnsi" w:eastAsiaTheme="minorEastAsia" w:hAnsiTheme="minorHAnsi" w:cstheme="minorBidi"/>
          <w:sz w:val="22"/>
          <w:szCs w:val="22"/>
        </w:rPr>
      </w:pPr>
      <w:r w:rsidRPr="00811F42">
        <w:rPr>
          <w:rFonts w:asciiTheme="minorHAnsi" w:eastAsiaTheme="minorEastAsia" w:hAnsiTheme="minorHAnsi" w:cstheme="minorBidi"/>
          <w:b/>
          <w:sz w:val="22"/>
          <w:szCs w:val="22"/>
        </w:rPr>
        <w:t xml:space="preserve">NS Feasibility </w:t>
      </w:r>
      <w:r w:rsidR="007A5DD5" w:rsidRPr="00811F42">
        <w:rPr>
          <w:rFonts w:asciiTheme="minorHAnsi" w:eastAsiaTheme="minorEastAsia" w:hAnsiTheme="minorHAnsi" w:cstheme="minorBidi"/>
          <w:b/>
          <w:sz w:val="22"/>
          <w:szCs w:val="22"/>
        </w:rPr>
        <w:t xml:space="preserve">Indicative </w:t>
      </w:r>
      <w:r w:rsidRPr="00811F42">
        <w:rPr>
          <w:rFonts w:asciiTheme="minorHAnsi" w:eastAsiaTheme="minorEastAsia" w:hAnsiTheme="minorHAnsi" w:cstheme="minorBidi"/>
          <w:b/>
          <w:sz w:val="22"/>
          <w:szCs w:val="22"/>
        </w:rPr>
        <w:t>Costs</w:t>
      </w:r>
      <w:r w:rsidR="001028A7" w:rsidRPr="00811F42">
        <w:rPr>
          <w:rFonts w:asciiTheme="minorHAnsi" w:eastAsiaTheme="minorEastAsia" w:hAnsiTheme="minorHAnsi" w:cstheme="minorBidi"/>
          <w:sz w:val="22"/>
          <w:szCs w:val="22"/>
        </w:rPr>
        <w:t>:</w:t>
      </w:r>
    </w:p>
    <w:p w14:paraId="525334A2" w14:textId="59A7EE27" w:rsidR="00E66D8F" w:rsidRPr="00811F42" w:rsidRDefault="00E66D8F" w:rsidP="00E66D8F">
      <w:pPr>
        <w:spacing w:after="160" w:line="259" w:lineRule="auto"/>
        <w:jc w:val="both"/>
        <w:rPr>
          <w:rFonts w:asciiTheme="minorHAnsi" w:eastAsiaTheme="minorEastAsia" w:hAnsiTheme="minorHAnsi" w:cstheme="minorBidi"/>
          <w:sz w:val="22"/>
          <w:szCs w:val="22"/>
        </w:rPr>
      </w:pPr>
      <w:r w:rsidRPr="00811F42">
        <w:rPr>
          <w:rFonts w:asciiTheme="minorHAnsi" w:eastAsiaTheme="minorEastAsia" w:hAnsiTheme="minorHAnsi" w:cstheme="minorBidi"/>
          <w:sz w:val="22"/>
          <w:szCs w:val="22"/>
        </w:rPr>
        <w:t>Cost Breakdown</w:t>
      </w:r>
    </w:p>
    <w:p w14:paraId="5D16F986" w14:textId="77777777" w:rsidR="00E66D8F" w:rsidRPr="00811F42" w:rsidRDefault="00E66D8F" w:rsidP="00E66D8F">
      <w:pPr>
        <w:spacing w:after="160" w:line="259" w:lineRule="auto"/>
        <w:jc w:val="both"/>
        <w:rPr>
          <w:rFonts w:asciiTheme="minorHAnsi" w:eastAsiaTheme="minorEastAsia" w:hAnsiTheme="minorHAnsi" w:cstheme="minorBidi"/>
          <w:sz w:val="22"/>
          <w:szCs w:val="22"/>
        </w:rPr>
      </w:pPr>
      <w:r w:rsidRPr="00811F42">
        <w:rPr>
          <w:rFonts w:asciiTheme="minorHAnsi" w:eastAsiaTheme="minorEastAsia" w:hAnsiTheme="minorHAnsi" w:cstheme="minorBidi"/>
          <w:sz w:val="22"/>
          <w:szCs w:val="22"/>
        </w:rPr>
        <w:t>[Rates, resource, time as appropriate]</w:t>
      </w:r>
    </w:p>
    <w:p w14:paraId="556F7F3E" w14:textId="77777777" w:rsidR="00E66D8F" w:rsidRPr="00811F42" w:rsidRDefault="00E66D8F" w:rsidP="00E66D8F">
      <w:pPr>
        <w:spacing w:after="160" w:line="259" w:lineRule="auto"/>
        <w:jc w:val="both"/>
        <w:rPr>
          <w:rFonts w:asciiTheme="minorHAnsi" w:eastAsiaTheme="minorEastAsia" w:hAnsiTheme="minorHAnsi" w:cstheme="minorBidi"/>
          <w:sz w:val="22"/>
          <w:szCs w:val="22"/>
        </w:rPr>
      </w:pPr>
      <w:r w:rsidRPr="00811F42">
        <w:rPr>
          <w:rFonts w:asciiTheme="minorHAnsi" w:eastAsiaTheme="minorEastAsia" w:hAnsiTheme="minorHAnsi" w:cstheme="minorBidi"/>
          <w:sz w:val="22"/>
          <w:szCs w:val="22"/>
        </w:rPr>
        <w:t>Total indicative cost based on the above</w:t>
      </w:r>
    </w:p>
    <w:p w14:paraId="31714724" w14:textId="77777777" w:rsidR="00E66D8F" w:rsidRPr="00811F42" w:rsidRDefault="00E66D8F" w:rsidP="00E66D8F">
      <w:pPr>
        <w:spacing w:after="160" w:line="259" w:lineRule="auto"/>
        <w:jc w:val="both"/>
        <w:rPr>
          <w:rFonts w:asciiTheme="minorHAnsi" w:eastAsiaTheme="minorEastAsia" w:hAnsiTheme="minorHAnsi" w:cstheme="minorBidi"/>
          <w:sz w:val="22"/>
          <w:szCs w:val="22"/>
        </w:rPr>
      </w:pPr>
      <w:r w:rsidRPr="00811F42">
        <w:rPr>
          <w:rFonts w:asciiTheme="minorHAnsi" w:eastAsiaTheme="minorEastAsia" w:hAnsiTheme="minorHAnsi" w:cstheme="minorBidi"/>
          <w:sz w:val="22"/>
          <w:szCs w:val="22"/>
        </w:rPr>
        <w:t>[£]</w:t>
      </w:r>
    </w:p>
    <w:p w14:paraId="30BBDDC0" w14:textId="355A7E55" w:rsidR="00962B94" w:rsidRPr="0031114D" w:rsidRDefault="00E66D8F" w:rsidP="0031114D">
      <w:pPr>
        <w:spacing w:after="160" w:line="259" w:lineRule="auto"/>
        <w:jc w:val="both"/>
        <w:rPr>
          <w:rFonts w:asciiTheme="minorHAnsi" w:eastAsiaTheme="minorHAnsi" w:hAnsiTheme="minorHAnsi" w:cstheme="minorBidi"/>
          <w:sz w:val="22"/>
          <w:szCs w:val="22"/>
        </w:rPr>
      </w:pPr>
      <w:r w:rsidRPr="00811F42">
        <w:rPr>
          <w:rFonts w:asciiTheme="minorHAnsi" w:eastAsiaTheme="minorEastAsia" w:hAnsiTheme="minorHAnsi" w:cstheme="minorBidi"/>
          <w:sz w:val="22"/>
          <w:szCs w:val="22"/>
        </w:rPr>
        <w:t>Once the NS Feasibility Study is complete and the NS Feasibility Study Report produced, or where The Company wishes to terminate the NS Feasibility Study Agreement, the indicative costs will be finalised between The Company and the TO.</w:t>
      </w:r>
      <w:r w:rsidRPr="0EB7B7AC">
        <w:rPr>
          <w:rFonts w:asciiTheme="minorHAnsi" w:eastAsiaTheme="minorEastAsia" w:hAnsiTheme="minorHAnsi" w:cstheme="minorBidi"/>
          <w:sz w:val="22"/>
          <w:szCs w:val="22"/>
        </w:rPr>
        <w:t xml:space="preserve"> </w:t>
      </w:r>
    </w:p>
    <w:p w14:paraId="43A1380D" w14:textId="14C2BD6C" w:rsidR="00962B94" w:rsidRPr="0031114D" w:rsidRDefault="00962B94" w:rsidP="0031114D">
      <w:pPr>
        <w:spacing w:after="160" w:line="259" w:lineRule="auto"/>
        <w:jc w:val="both"/>
        <w:rPr>
          <w:rFonts w:asciiTheme="minorHAnsi" w:eastAsiaTheme="minorHAnsi" w:hAnsiTheme="minorHAnsi" w:cstheme="minorBidi"/>
          <w:sz w:val="22"/>
          <w:szCs w:val="22"/>
        </w:rPr>
      </w:pPr>
      <w:r w:rsidRPr="0031114D">
        <w:rPr>
          <w:rFonts w:asciiTheme="minorHAnsi" w:eastAsiaTheme="minorHAnsi" w:hAnsiTheme="minorHAnsi" w:cstheme="minorBidi"/>
          <w:sz w:val="22"/>
          <w:szCs w:val="22"/>
        </w:rPr>
        <w:t xml:space="preserve">Signatures </w:t>
      </w:r>
    </w:p>
    <w:p w14:paraId="43053BA9" w14:textId="3D8249E9" w:rsidR="00A816D3" w:rsidRDefault="00A816D3">
      <w:pPr>
        <w:spacing w:after="0"/>
        <w:rPr>
          <w:rFonts w:asciiTheme="minorHAnsi" w:eastAsiaTheme="minorHAnsi" w:hAnsiTheme="minorHAnsi" w:cstheme="minorBidi"/>
          <w:sz w:val="22"/>
          <w:szCs w:val="22"/>
        </w:rPr>
      </w:pPr>
      <w:r>
        <w:rPr>
          <w:rFonts w:asciiTheme="minorHAnsi" w:eastAsiaTheme="minorHAnsi" w:hAnsiTheme="minorHAnsi" w:cstheme="minorBidi"/>
          <w:sz w:val="22"/>
          <w:szCs w:val="22"/>
        </w:rPr>
        <w:br w:type="page"/>
      </w:r>
    </w:p>
    <w:p w14:paraId="5FB427DC" w14:textId="12AFC8D5" w:rsidR="00A816D3" w:rsidRPr="00B03CA8" w:rsidRDefault="00A816D3" w:rsidP="004D1575">
      <w:pPr>
        <w:pStyle w:val="Heading1"/>
        <w:numPr>
          <w:ilvl w:val="0"/>
          <w:numId w:val="0"/>
        </w:numPr>
        <w:spacing w:after="0"/>
        <w:rPr>
          <w:i/>
          <w:iCs/>
        </w:rPr>
      </w:pPr>
      <w:r w:rsidRPr="004D1575">
        <w:rPr>
          <w:i/>
          <w:iCs/>
        </w:rPr>
        <w:lastRenderedPageBreak/>
        <w:t>A</w:t>
      </w:r>
      <w:r w:rsidRPr="00B03CA8">
        <w:rPr>
          <w:i/>
          <w:iCs/>
        </w:rPr>
        <w:t xml:space="preserve">ppendix </w:t>
      </w:r>
      <w:r>
        <w:rPr>
          <w:i/>
          <w:iCs/>
        </w:rPr>
        <w:t>D</w:t>
      </w:r>
      <w:r w:rsidRPr="00B03CA8">
        <w:rPr>
          <w:i/>
          <w:iCs/>
        </w:rPr>
        <w:t xml:space="preserve">: Abbreviations &amp; Definitions </w:t>
      </w:r>
    </w:p>
    <w:p w14:paraId="1D6A145E" w14:textId="77777777" w:rsidR="00A816D3" w:rsidRPr="00B03CA8" w:rsidRDefault="00A816D3" w:rsidP="00A816D3">
      <w:pPr>
        <w:pStyle w:val="Head2"/>
      </w:pPr>
    </w:p>
    <w:p w14:paraId="099C0DC7" w14:textId="77777777" w:rsidR="00A816D3" w:rsidRPr="00B03CA8" w:rsidRDefault="00A816D3" w:rsidP="00A816D3">
      <w:pPr>
        <w:pStyle w:val="Head2"/>
        <w:rPr>
          <w:i/>
          <w:iCs/>
          <w:sz w:val="24"/>
        </w:rPr>
      </w:pPr>
      <w:r w:rsidRPr="00B03CA8">
        <w:rPr>
          <w:i/>
          <w:iCs/>
          <w:sz w:val="24"/>
        </w:rPr>
        <w:t>Abbreviations</w:t>
      </w:r>
    </w:p>
    <w:p w14:paraId="42C9448A" w14:textId="77777777" w:rsidR="00A816D3" w:rsidRPr="00B03CA8" w:rsidRDefault="00A816D3" w:rsidP="00A816D3">
      <w:pPr>
        <w:pStyle w:val="Head2"/>
      </w:pPr>
    </w:p>
    <w:tbl>
      <w:tblPr>
        <w:tblW w:w="0" w:type="auto"/>
        <w:tblLayout w:type="fixed"/>
        <w:tblLook w:val="0000" w:firstRow="0" w:lastRow="0" w:firstColumn="0" w:lastColumn="0" w:noHBand="0" w:noVBand="0"/>
      </w:tblPr>
      <w:tblGrid>
        <w:gridCol w:w="1526"/>
        <w:gridCol w:w="6996"/>
      </w:tblGrid>
      <w:tr w:rsidR="006C2177" w:rsidRPr="00B03CA8" w14:paraId="41E86310" w14:textId="77777777">
        <w:tc>
          <w:tcPr>
            <w:tcW w:w="1526" w:type="dxa"/>
          </w:tcPr>
          <w:p w14:paraId="3B5E358F" w14:textId="453939FD" w:rsidR="006C2177" w:rsidRPr="00B03CA8" w:rsidRDefault="006C2177">
            <w:pPr>
              <w:keepNext/>
              <w:keepLines/>
            </w:pPr>
            <w:r>
              <w:t>NGET</w:t>
            </w:r>
          </w:p>
        </w:tc>
        <w:tc>
          <w:tcPr>
            <w:tcW w:w="6996" w:type="dxa"/>
          </w:tcPr>
          <w:p w14:paraId="28398678" w14:textId="305F1FE2" w:rsidR="006C2177" w:rsidRPr="00B03CA8" w:rsidRDefault="00901D43">
            <w:pPr>
              <w:keepNext/>
              <w:keepLines/>
            </w:pPr>
            <w:r>
              <w:t>National Grid Electricity Transmission</w:t>
            </w:r>
            <w:r w:rsidR="009D11DE">
              <w:t xml:space="preserve"> plc</w:t>
            </w:r>
          </w:p>
        </w:tc>
      </w:tr>
      <w:tr w:rsidR="00A816D3" w:rsidRPr="00B03CA8" w14:paraId="53787D0F" w14:textId="77777777">
        <w:tc>
          <w:tcPr>
            <w:tcW w:w="1526" w:type="dxa"/>
          </w:tcPr>
          <w:p w14:paraId="3E573348" w14:textId="14071CD7" w:rsidR="00A816D3" w:rsidRPr="00B03CA8" w:rsidRDefault="00A816D3">
            <w:pPr>
              <w:keepNext/>
              <w:keepLines/>
            </w:pPr>
            <w:r w:rsidRPr="00B03CA8">
              <w:t>OFTO</w:t>
            </w:r>
          </w:p>
        </w:tc>
        <w:tc>
          <w:tcPr>
            <w:tcW w:w="6996" w:type="dxa"/>
          </w:tcPr>
          <w:p w14:paraId="32572022" w14:textId="7E0A8894" w:rsidR="00A816D3" w:rsidRPr="00B03CA8" w:rsidRDefault="00A816D3">
            <w:pPr>
              <w:keepNext/>
              <w:keepLines/>
            </w:pPr>
            <w:r w:rsidRPr="00B03CA8">
              <w:t>Offshore Transmission Owner</w:t>
            </w:r>
          </w:p>
        </w:tc>
      </w:tr>
      <w:tr w:rsidR="00A816D3" w:rsidRPr="00B03CA8" w14:paraId="52110560" w14:textId="77777777">
        <w:tc>
          <w:tcPr>
            <w:tcW w:w="1526" w:type="dxa"/>
          </w:tcPr>
          <w:p w14:paraId="506297F1" w14:textId="77777777" w:rsidR="00A816D3" w:rsidRPr="00B03CA8" w:rsidRDefault="00A816D3">
            <w:pPr>
              <w:keepNext/>
              <w:keepLines/>
            </w:pPr>
            <w:r w:rsidRPr="00B03CA8">
              <w:t>SHETL</w:t>
            </w:r>
          </w:p>
        </w:tc>
        <w:tc>
          <w:tcPr>
            <w:tcW w:w="6996" w:type="dxa"/>
          </w:tcPr>
          <w:p w14:paraId="716BDD2D" w14:textId="6BAD4484" w:rsidR="00A816D3" w:rsidRPr="00B03CA8" w:rsidRDefault="00A816D3">
            <w:pPr>
              <w:keepNext/>
              <w:keepLines/>
            </w:pPr>
            <w:r w:rsidRPr="00B03CA8">
              <w:t xml:space="preserve">Scottish Hydro-Electric Transmission </w:t>
            </w:r>
            <w:r w:rsidR="009D11DE">
              <w:t>plc</w:t>
            </w:r>
          </w:p>
        </w:tc>
      </w:tr>
      <w:tr w:rsidR="00A816D3" w:rsidRPr="00B03CA8" w14:paraId="10874769" w14:textId="77777777">
        <w:tc>
          <w:tcPr>
            <w:tcW w:w="1526" w:type="dxa"/>
          </w:tcPr>
          <w:p w14:paraId="720821CB" w14:textId="77777777" w:rsidR="00A816D3" w:rsidRPr="00B03CA8" w:rsidRDefault="00A816D3">
            <w:pPr>
              <w:keepNext/>
              <w:keepLines/>
            </w:pPr>
            <w:r w:rsidRPr="00B03CA8">
              <w:t>SPT</w:t>
            </w:r>
          </w:p>
        </w:tc>
        <w:tc>
          <w:tcPr>
            <w:tcW w:w="6996" w:type="dxa"/>
          </w:tcPr>
          <w:p w14:paraId="3D05547E" w14:textId="712A5A49" w:rsidR="00A816D3" w:rsidRPr="00B03CA8" w:rsidRDefault="00A816D3">
            <w:pPr>
              <w:keepNext/>
              <w:keepLines/>
            </w:pPr>
            <w:r w:rsidRPr="00B03CA8">
              <w:t xml:space="preserve">SP Transmission </w:t>
            </w:r>
            <w:r w:rsidR="009D11DE">
              <w:t>plc</w:t>
            </w:r>
          </w:p>
        </w:tc>
      </w:tr>
      <w:tr w:rsidR="00A816D3" w:rsidRPr="00B03CA8" w14:paraId="73EBB6C0" w14:textId="77777777">
        <w:tc>
          <w:tcPr>
            <w:tcW w:w="1526" w:type="dxa"/>
          </w:tcPr>
          <w:p w14:paraId="30CB2E42" w14:textId="77777777" w:rsidR="00A816D3" w:rsidRPr="00B03CA8" w:rsidRDefault="00A816D3">
            <w:pPr>
              <w:keepNext/>
              <w:keepLines/>
            </w:pPr>
            <w:r w:rsidRPr="00B03CA8">
              <w:t>STC</w:t>
            </w:r>
          </w:p>
        </w:tc>
        <w:tc>
          <w:tcPr>
            <w:tcW w:w="6996" w:type="dxa"/>
          </w:tcPr>
          <w:p w14:paraId="7DBA6CC5" w14:textId="77777777" w:rsidR="00A816D3" w:rsidRPr="00B03CA8" w:rsidRDefault="00A816D3">
            <w:pPr>
              <w:keepNext/>
              <w:keepLines/>
            </w:pPr>
            <w:r w:rsidRPr="00B03CA8">
              <w:t>System Operator –Transmission Owner Code</w:t>
            </w:r>
          </w:p>
        </w:tc>
      </w:tr>
      <w:tr w:rsidR="00A816D3" w:rsidRPr="00B03CA8" w14:paraId="55B9BE83" w14:textId="77777777">
        <w:tc>
          <w:tcPr>
            <w:tcW w:w="1526" w:type="dxa"/>
          </w:tcPr>
          <w:p w14:paraId="34CEE740" w14:textId="77777777" w:rsidR="00A816D3" w:rsidRPr="00B03CA8" w:rsidRDefault="00A816D3">
            <w:pPr>
              <w:keepNext/>
              <w:keepLines/>
            </w:pPr>
            <w:r w:rsidRPr="00B03CA8">
              <w:t>STCP</w:t>
            </w:r>
          </w:p>
        </w:tc>
        <w:tc>
          <w:tcPr>
            <w:tcW w:w="6996" w:type="dxa"/>
          </w:tcPr>
          <w:p w14:paraId="008A53B4" w14:textId="77777777" w:rsidR="00A816D3" w:rsidRPr="00B03CA8" w:rsidRDefault="00A816D3">
            <w:pPr>
              <w:keepNext/>
              <w:keepLines/>
            </w:pPr>
            <w:r w:rsidRPr="00B03CA8">
              <w:t>System Operator –Transmission Owner Code Procedure</w:t>
            </w:r>
          </w:p>
        </w:tc>
      </w:tr>
      <w:tr w:rsidR="00A816D3" w:rsidRPr="00B03CA8" w14:paraId="0E10515D" w14:textId="77777777">
        <w:tc>
          <w:tcPr>
            <w:tcW w:w="1526" w:type="dxa"/>
          </w:tcPr>
          <w:p w14:paraId="51CE822E" w14:textId="77777777" w:rsidR="00A816D3" w:rsidRPr="00B03CA8" w:rsidRDefault="00A816D3">
            <w:pPr>
              <w:keepNext/>
              <w:keepLines/>
            </w:pPr>
            <w:r w:rsidRPr="00B03CA8">
              <w:t>TO</w:t>
            </w:r>
          </w:p>
        </w:tc>
        <w:tc>
          <w:tcPr>
            <w:tcW w:w="6996" w:type="dxa"/>
          </w:tcPr>
          <w:p w14:paraId="7A64F4CD" w14:textId="77777777" w:rsidR="00A816D3" w:rsidRPr="00B03CA8" w:rsidRDefault="00A816D3">
            <w:pPr>
              <w:keepNext/>
              <w:keepLines/>
            </w:pPr>
            <w:r w:rsidRPr="00B03CA8">
              <w:t>Transmission Owner</w:t>
            </w:r>
          </w:p>
        </w:tc>
      </w:tr>
    </w:tbl>
    <w:p w14:paraId="230E1E0D" w14:textId="77777777" w:rsidR="00A816D3" w:rsidRPr="00B03CA8" w:rsidRDefault="00A816D3" w:rsidP="00A816D3"/>
    <w:p w14:paraId="6FA39437" w14:textId="77777777" w:rsidR="00A816D3" w:rsidRPr="00B03CA8" w:rsidRDefault="00A816D3" w:rsidP="00A816D3">
      <w:pPr>
        <w:pStyle w:val="Header"/>
        <w:tabs>
          <w:tab w:val="clear" w:pos="4153"/>
          <w:tab w:val="clear" w:pos="8306"/>
        </w:tabs>
        <w:rPr>
          <w:b/>
          <w:bCs/>
        </w:rPr>
      </w:pPr>
      <w:r w:rsidRPr="00B03CA8">
        <w:rPr>
          <w:b/>
          <w:bCs/>
          <w:i/>
          <w:iCs/>
          <w:sz w:val="24"/>
        </w:rPr>
        <w:t>Definitions</w:t>
      </w:r>
    </w:p>
    <w:p w14:paraId="7179E45C" w14:textId="77777777" w:rsidR="00A816D3" w:rsidRPr="00B03CA8" w:rsidRDefault="00A816D3" w:rsidP="00A816D3">
      <w:pPr>
        <w:pStyle w:val="Left15"/>
        <w:keepNext/>
        <w:keepLines/>
        <w:spacing w:before="0" w:after="0"/>
        <w:ind w:left="0"/>
        <w:rPr>
          <w:b/>
        </w:rPr>
      </w:pPr>
    </w:p>
    <w:p w14:paraId="6C3A8A4A" w14:textId="77777777" w:rsidR="00A816D3" w:rsidRPr="00B03CA8" w:rsidRDefault="00A816D3" w:rsidP="00A816D3">
      <w:pPr>
        <w:pStyle w:val="Left15"/>
        <w:keepNext/>
        <w:keepLines/>
        <w:spacing w:before="0" w:after="0"/>
        <w:ind w:left="0"/>
        <w:rPr>
          <w:b/>
        </w:rPr>
      </w:pPr>
      <w:r w:rsidRPr="00B03CA8">
        <w:rPr>
          <w:b/>
        </w:rPr>
        <w:t>STC definitions used:</w:t>
      </w:r>
    </w:p>
    <w:p w14:paraId="1CD8363E" w14:textId="77777777" w:rsidR="00A816D3" w:rsidRDefault="00A816D3" w:rsidP="00A816D3">
      <w:pPr>
        <w:pStyle w:val="Left15"/>
        <w:keepNext/>
        <w:keepLines/>
        <w:spacing w:before="0" w:after="0"/>
        <w:ind w:left="0"/>
        <w:rPr>
          <w:bCs/>
        </w:rPr>
      </w:pPr>
      <w:r w:rsidRPr="00B03CA8">
        <w:rPr>
          <w:bCs/>
        </w:rPr>
        <w:t>Business Day</w:t>
      </w:r>
    </w:p>
    <w:p w14:paraId="19A6972E" w14:textId="4986BB13" w:rsidR="00F33ED2" w:rsidRPr="00B03CA8" w:rsidRDefault="00F33ED2" w:rsidP="00A816D3">
      <w:pPr>
        <w:pStyle w:val="Left15"/>
        <w:keepNext/>
        <w:keepLines/>
        <w:spacing w:before="0" w:after="0"/>
        <w:ind w:left="0"/>
        <w:rPr>
          <w:bCs/>
        </w:rPr>
      </w:pPr>
      <w:r>
        <w:rPr>
          <w:bCs/>
        </w:rPr>
        <w:t>Code</w:t>
      </w:r>
    </w:p>
    <w:p w14:paraId="2DA597A8" w14:textId="77777777" w:rsidR="00A816D3" w:rsidRPr="00B03CA8" w:rsidRDefault="00A816D3" w:rsidP="00A816D3">
      <w:pPr>
        <w:pStyle w:val="Left15"/>
        <w:keepNext/>
        <w:keepLines/>
        <w:spacing w:before="0" w:after="0"/>
        <w:ind w:left="0"/>
        <w:rPr>
          <w:bCs/>
        </w:rPr>
      </w:pPr>
      <w:r w:rsidRPr="00B03CA8">
        <w:rPr>
          <w:bCs/>
        </w:rPr>
        <w:t>CUSC</w:t>
      </w:r>
    </w:p>
    <w:p w14:paraId="33F24A10" w14:textId="77777777" w:rsidR="00060526" w:rsidRDefault="00060526" w:rsidP="00060526">
      <w:pPr>
        <w:pStyle w:val="Left15"/>
        <w:keepNext/>
        <w:keepLines/>
        <w:spacing w:before="0" w:after="0"/>
        <w:ind w:left="0"/>
        <w:rPr>
          <w:bCs/>
        </w:rPr>
      </w:pPr>
      <w:r w:rsidRPr="00B03CA8">
        <w:rPr>
          <w:bCs/>
        </w:rPr>
        <w:t>National Electricity Transmission System</w:t>
      </w:r>
    </w:p>
    <w:p w14:paraId="76D9C7F6" w14:textId="3A8A5A1B" w:rsidR="00060526" w:rsidRPr="00B03CA8" w:rsidRDefault="00060526" w:rsidP="00060526">
      <w:pPr>
        <w:pStyle w:val="Left15"/>
        <w:keepNext/>
        <w:keepLines/>
        <w:spacing w:before="0" w:after="0"/>
        <w:ind w:left="0"/>
        <w:rPr>
          <w:bCs/>
        </w:rPr>
      </w:pPr>
      <w:r>
        <w:rPr>
          <w:bCs/>
        </w:rPr>
        <w:t>Offshore</w:t>
      </w:r>
    </w:p>
    <w:p w14:paraId="73147627" w14:textId="77777777" w:rsidR="00060526" w:rsidRPr="00B03CA8" w:rsidRDefault="00060526" w:rsidP="00060526">
      <w:pPr>
        <w:pStyle w:val="Left15"/>
        <w:keepNext/>
        <w:keepLines/>
        <w:spacing w:before="0" w:after="0"/>
        <w:ind w:left="0"/>
        <w:rPr>
          <w:bCs/>
        </w:rPr>
      </w:pPr>
      <w:r w:rsidRPr="00B03CA8">
        <w:rPr>
          <w:bCs/>
        </w:rPr>
        <w:t>Party</w:t>
      </w:r>
    </w:p>
    <w:p w14:paraId="59140B37" w14:textId="51072055" w:rsidR="00A816D3" w:rsidRPr="00B03CA8" w:rsidRDefault="00A816D3" w:rsidP="00A816D3">
      <w:pPr>
        <w:pStyle w:val="Left15"/>
        <w:keepNext/>
        <w:keepLines/>
        <w:spacing w:before="0" w:after="0"/>
        <w:ind w:left="0"/>
        <w:rPr>
          <w:bCs/>
        </w:rPr>
      </w:pPr>
      <w:r w:rsidRPr="00B03CA8">
        <w:rPr>
          <w:bCs/>
        </w:rPr>
        <w:t>The Company</w:t>
      </w:r>
    </w:p>
    <w:p w14:paraId="31EF528E" w14:textId="697547F4" w:rsidR="00060526" w:rsidRPr="00B03CA8" w:rsidDel="00060526" w:rsidRDefault="00060526" w:rsidP="00A816D3">
      <w:pPr>
        <w:pStyle w:val="Left15"/>
        <w:keepNext/>
        <w:keepLines/>
        <w:spacing w:before="0" w:after="0"/>
        <w:ind w:left="0"/>
        <w:rPr>
          <w:bCs/>
        </w:rPr>
      </w:pPr>
      <w:r>
        <w:rPr>
          <w:bCs/>
        </w:rPr>
        <w:t>Transmission Licence</w:t>
      </w:r>
    </w:p>
    <w:p w14:paraId="5F123881" w14:textId="77777777" w:rsidR="00A816D3" w:rsidRPr="00B03CA8" w:rsidRDefault="00A816D3" w:rsidP="00A816D3">
      <w:pPr>
        <w:pStyle w:val="Left15"/>
        <w:keepNext/>
        <w:keepLines/>
        <w:spacing w:before="0" w:after="0"/>
        <w:ind w:left="0"/>
        <w:rPr>
          <w:bCs/>
        </w:rPr>
      </w:pPr>
      <w:r w:rsidRPr="00B03CA8">
        <w:rPr>
          <w:bCs/>
        </w:rPr>
        <w:t>Transmission Owner</w:t>
      </w:r>
    </w:p>
    <w:p w14:paraId="590E9B28" w14:textId="73CA80E1" w:rsidR="00A816D3" w:rsidRPr="00B03CA8" w:rsidRDefault="00A816D3" w:rsidP="00A816D3">
      <w:pPr>
        <w:pStyle w:val="Left15"/>
        <w:keepNext/>
        <w:keepLines/>
        <w:ind w:left="0"/>
        <w:rPr>
          <w:b/>
        </w:rPr>
      </w:pPr>
    </w:p>
    <w:p w14:paraId="206335C2" w14:textId="77777777" w:rsidR="00A816D3" w:rsidRPr="00B03CA8" w:rsidRDefault="00A816D3" w:rsidP="00A816D3">
      <w:pPr>
        <w:pStyle w:val="Left15"/>
        <w:keepNext/>
        <w:keepLines/>
        <w:spacing w:before="0" w:after="0"/>
        <w:ind w:left="0"/>
        <w:rPr>
          <w:b/>
        </w:rPr>
      </w:pPr>
      <w:r w:rsidRPr="00B03CA8">
        <w:rPr>
          <w:b/>
        </w:rPr>
        <w:t>CUSC definitions used:</w:t>
      </w:r>
    </w:p>
    <w:p w14:paraId="1912205B" w14:textId="77777777" w:rsidR="00A816D3" w:rsidRPr="00B03CA8" w:rsidRDefault="00A816D3" w:rsidP="00A816D3">
      <w:pPr>
        <w:pStyle w:val="Head2"/>
        <w:rPr>
          <w:b w:val="0"/>
          <w:bCs/>
          <w:sz w:val="20"/>
        </w:rPr>
      </w:pPr>
      <w:r w:rsidRPr="00B03CA8">
        <w:rPr>
          <w:b w:val="0"/>
          <w:bCs/>
          <w:sz w:val="20"/>
        </w:rPr>
        <w:t>Bilateral Connection Agreement</w:t>
      </w:r>
    </w:p>
    <w:p w14:paraId="67700478" w14:textId="77777777" w:rsidR="00A816D3" w:rsidRPr="00B03CA8" w:rsidRDefault="00A816D3" w:rsidP="00A816D3">
      <w:pPr>
        <w:pStyle w:val="Head2"/>
        <w:rPr>
          <w:b w:val="0"/>
          <w:bCs/>
          <w:sz w:val="20"/>
        </w:rPr>
      </w:pPr>
      <w:r w:rsidRPr="00B03CA8">
        <w:rPr>
          <w:b w:val="0"/>
          <w:bCs/>
          <w:sz w:val="20"/>
        </w:rPr>
        <w:t>Nuclear Site Licence Provisions Agreement</w:t>
      </w:r>
    </w:p>
    <w:p w14:paraId="4F685F63" w14:textId="77777777" w:rsidR="00A816D3" w:rsidRPr="00B03CA8" w:rsidRDefault="00A816D3" w:rsidP="00A816D3"/>
    <w:p w14:paraId="4FF176FF" w14:textId="0578DDF1" w:rsidR="00A01417" w:rsidRPr="004D1575" w:rsidRDefault="00A01417" w:rsidP="004D1575">
      <w:pPr>
        <w:spacing w:after="0"/>
        <w:rPr>
          <w:b/>
          <w:i/>
          <w:sz w:val="24"/>
        </w:rPr>
      </w:pPr>
    </w:p>
    <w:sectPr w:rsidR="00A01417" w:rsidRPr="004D1575">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6A8CB8" w14:textId="77777777" w:rsidR="00165645" w:rsidRDefault="00165645">
      <w:r>
        <w:separator/>
      </w:r>
    </w:p>
  </w:endnote>
  <w:endnote w:type="continuationSeparator" w:id="0">
    <w:p w14:paraId="623DAC93" w14:textId="77777777" w:rsidR="00165645" w:rsidRDefault="00165645">
      <w:r>
        <w:continuationSeparator/>
      </w:r>
    </w:p>
  </w:endnote>
  <w:endnote w:type="continuationNotice" w:id="1">
    <w:p w14:paraId="278F0BA6" w14:textId="77777777" w:rsidR="00165645" w:rsidRDefault="0016564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15B626" w14:textId="77777777" w:rsidR="00A01417" w:rsidRDefault="00A01417">
    <w:pPr>
      <w:pStyle w:val="Footer"/>
      <w:jc w:val="cent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4616F8">
      <w:rPr>
        <w:noProof/>
        <w:snapToGrid w:val="0"/>
      </w:rPr>
      <w:t>11</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4616F8">
      <w:rPr>
        <w:noProof/>
        <w:snapToGrid w:val="0"/>
      </w:rPr>
      <w:t>11</w:t>
    </w:r>
    <w:r>
      <w:rPr>
        <w:snapToGrid w:val="0"/>
      </w:rPr>
      <w:fldChar w:fldCharType="end"/>
    </w:r>
    <w:r>
      <w:rPr>
        <w:snapToGrid w:val="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6A0CAA" w14:textId="77777777" w:rsidR="00165645" w:rsidRDefault="00165645">
      <w:r>
        <w:separator/>
      </w:r>
    </w:p>
  </w:footnote>
  <w:footnote w:type="continuationSeparator" w:id="0">
    <w:p w14:paraId="0CE596B6" w14:textId="77777777" w:rsidR="00165645" w:rsidRDefault="00165645">
      <w:r>
        <w:continuationSeparator/>
      </w:r>
    </w:p>
  </w:footnote>
  <w:footnote w:type="continuationNotice" w:id="1">
    <w:p w14:paraId="723DECC6" w14:textId="77777777" w:rsidR="00165645" w:rsidRDefault="00165645">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FD565E02"/>
    <w:lvl w:ilvl="0">
      <w:start w:val="1"/>
      <w:numFmt w:val="decimal"/>
      <w:lvlText w:val="%1."/>
      <w:lvlJc w:val="left"/>
      <w:pPr>
        <w:tabs>
          <w:tab w:val="num" w:pos="926"/>
        </w:tabs>
        <w:ind w:left="926" w:hanging="360"/>
      </w:pPr>
    </w:lvl>
  </w:abstractNum>
  <w:abstractNum w:abstractNumId="1" w15:restartNumberingAfterBreak="0">
    <w:nsid w:val="06C56C63"/>
    <w:multiLevelType w:val="hybridMultilevel"/>
    <w:tmpl w:val="9C42179A"/>
    <w:lvl w:ilvl="0" w:tplc="E9702EE4">
      <w:start w:val="1"/>
      <w:numFmt w:val="decimal"/>
      <w:lvlText w:val="%1."/>
      <w:lvlJc w:val="left"/>
      <w:pPr>
        <w:ind w:left="720" w:hanging="360"/>
      </w:pPr>
    </w:lvl>
    <w:lvl w:ilvl="1" w:tplc="29C61ADA">
      <w:start w:val="1"/>
      <w:numFmt w:val="decimal"/>
      <w:lvlText w:val="%2."/>
      <w:lvlJc w:val="left"/>
      <w:pPr>
        <w:ind w:left="720" w:hanging="360"/>
      </w:pPr>
    </w:lvl>
    <w:lvl w:ilvl="2" w:tplc="702E21D6">
      <w:start w:val="1"/>
      <w:numFmt w:val="decimal"/>
      <w:lvlText w:val="%3."/>
      <w:lvlJc w:val="left"/>
      <w:pPr>
        <w:ind w:left="720" w:hanging="360"/>
      </w:pPr>
    </w:lvl>
    <w:lvl w:ilvl="3" w:tplc="506471B4">
      <w:start w:val="1"/>
      <w:numFmt w:val="decimal"/>
      <w:lvlText w:val="%4."/>
      <w:lvlJc w:val="left"/>
      <w:pPr>
        <w:ind w:left="720" w:hanging="360"/>
      </w:pPr>
    </w:lvl>
    <w:lvl w:ilvl="4" w:tplc="7832A442">
      <w:start w:val="1"/>
      <w:numFmt w:val="decimal"/>
      <w:lvlText w:val="%5."/>
      <w:lvlJc w:val="left"/>
      <w:pPr>
        <w:ind w:left="720" w:hanging="360"/>
      </w:pPr>
    </w:lvl>
    <w:lvl w:ilvl="5" w:tplc="27124408">
      <w:start w:val="1"/>
      <w:numFmt w:val="decimal"/>
      <w:lvlText w:val="%6."/>
      <w:lvlJc w:val="left"/>
      <w:pPr>
        <w:ind w:left="720" w:hanging="360"/>
      </w:pPr>
    </w:lvl>
    <w:lvl w:ilvl="6" w:tplc="5936E182">
      <w:start w:val="1"/>
      <w:numFmt w:val="decimal"/>
      <w:lvlText w:val="%7."/>
      <w:lvlJc w:val="left"/>
      <w:pPr>
        <w:ind w:left="720" w:hanging="360"/>
      </w:pPr>
    </w:lvl>
    <w:lvl w:ilvl="7" w:tplc="C8E2FF6E">
      <w:start w:val="1"/>
      <w:numFmt w:val="decimal"/>
      <w:lvlText w:val="%8."/>
      <w:lvlJc w:val="left"/>
      <w:pPr>
        <w:ind w:left="720" w:hanging="360"/>
      </w:pPr>
    </w:lvl>
    <w:lvl w:ilvl="8" w:tplc="BBCAACA0">
      <w:start w:val="1"/>
      <w:numFmt w:val="decimal"/>
      <w:lvlText w:val="%9."/>
      <w:lvlJc w:val="left"/>
      <w:pPr>
        <w:ind w:left="720" w:hanging="360"/>
      </w:pPr>
    </w:lvl>
  </w:abstractNum>
  <w:abstractNum w:abstractNumId="2" w15:restartNumberingAfterBreak="0">
    <w:nsid w:val="08111F18"/>
    <w:multiLevelType w:val="multilevel"/>
    <w:tmpl w:val="C2364A5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2C7369"/>
    <w:multiLevelType w:val="multilevel"/>
    <w:tmpl w:val="B7A23ED4"/>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15:restartNumberingAfterBreak="0">
    <w:nsid w:val="1D003F8A"/>
    <w:multiLevelType w:val="multilevel"/>
    <w:tmpl w:val="0AAA6DD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72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1DB277A0"/>
    <w:multiLevelType w:val="singleLevel"/>
    <w:tmpl w:val="0809000F"/>
    <w:lvl w:ilvl="0">
      <w:start w:val="1"/>
      <w:numFmt w:val="decimal"/>
      <w:lvlText w:val="%1."/>
      <w:lvlJc w:val="left"/>
      <w:pPr>
        <w:tabs>
          <w:tab w:val="num" w:pos="360"/>
        </w:tabs>
        <w:ind w:left="360" w:hanging="360"/>
      </w:pPr>
    </w:lvl>
  </w:abstractNum>
  <w:abstractNum w:abstractNumId="7" w15:restartNumberingAfterBreak="0">
    <w:nsid w:val="25864FF7"/>
    <w:multiLevelType w:val="multilevel"/>
    <w:tmpl w:val="ECDC3EB0"/>
    <w:lvl w:ilvl="0">
      <w:start w:val="1"/>
      <w:numFmt w:val="bullet"/>
      <w:lvlText w:val=""/>
      <w:lvlJc w:val="left"/>
      <w:pPr>
        <w:tabs>
          <w:tab w:val="num" w:pos="1497"/>
        </w:tabs>
        <w:ind w:left="1497" w:hanging="360"/>
      </w:pPr>
      <w:rPr>
        <w:rFonts w:ascii="Symbol" w:hAnsi="Symbol" w:hint="default"/>
      </w:rPr>
    </w:lvl>
    <w:lvl w:ilvl="1" w:tentative="1">
      <w:start w:val="1"/>
      <w:numFmt w:val="bullet"/>
      <w:lvlText w:val="o"/>
      <w:lvlJc w:val="left"/>
      <w:pPr>
        <w:tabs>
          <w:tab w:val="num" w:pos="2217"/>
        </w:tabs>
        <w:ind w:left="2217" w:hanging="360"/>
      </w:pPr>
      <w:rPr>
        <w:rFonts w:ascii="Courier New" w:hAnsi="Courier New" w:hint="default"/>
      </w:rPr>
    </w:lvl>
    <w:lvl w:ilvl="2" w:tentative="1">
      <w:start w:val="1"/>
      <w:numFmt w:val="bullet"/>
      <w:lvlText w:val=""/>
      <w:lvlJc w:val="left"/>
      <w:pPr>
        <w:tabs>
          <w:tab w:val="num" w:pos="2937"/>
        </w:tabs>
        <w:ind w:left="2937" w:hanging="360"/>
      </w:pPr>
      <w:rPr>
        <w:rFonts w:ascii="Wingdings" w:hAnsi="Wingdings" w:hint="default"/>
      </w:rPr>
    </w:lvl>
    <w:lvl w:ilvl="3" w:tentative="1">
      <w:start w:val="1"/>
      <w:numFmt w:val="bullet"/>
      <w:lvlText w:val=""/>
      <w:lvlJc w:val="left"/>
      <w:pPr>
        <w:tabs>
          <w:tab w:val="num" w:pos="3657"/>
        </w:tabs>
        <w:ind w:left="3657" w:hanging="360"/>
      </w:pPr>
      <w:rPr>
        <w:rFonts w:ascii="Symbol" w:hAnsi="Symbol" w:hint="default"/>
      </w:rPr>
    </w:lvl>
    <w:lvl w:ilvl="4" w:tentative="1">
      <w:start w:val="1"/>
      <w:numFmt w:val="bullet"/>
      <w:lvlText w:val="o"/>
      <w:lvlJc w:val="left"/>
      <w:pPr>
        <w:tabs>
          <w:tab w:val="num" w:pos="4377"/>
        </w:tabs>
        <w:ind w:left="4377" w:hanging="360"/>
      </w:pPr>
      <w:rPr>
        <w:rFonts w:ascii="Courier New" w:hAnsi="Courier New" w:hint="default"/>
      </w:rPr>
    </w:lvl>
    <w:lvl w:ilvl="5" w:tentative="1">
      <w:start w:val="1"/>
      <w:numFmt w:val="bullet"/>
      <w:lvlText w:val=""/>
      <w:lvlJc w:val="left"/>
      <w:pPr>
        <w:tabs>
          <w:tab w:val="num" w:pos="5097"/>
        </w:tabs>
        <w:ind w:left="5097" w:hanging="360"/>
      </w:pPr>
      <w:rPr>
        <w:rFonts w:ascii="Wingdings" w:hAnsi="Wingdings" w:hint="default"/>
      </w:rPr>
    </w:lvl>
    <w:lvl w:ilvl="6" w:tentative="1">
      <w:start w:val="1"/>
      <w:numFmt w:val="bullet"/>
      <w:lvlText w:val=""/>
      <w:lvlJc w:val="left"/>
      <w:pPr>
        <w:tabs>
          <w:tab w:val="num" w:pos="5817"/>
        </w:tabs>
        <w:ind w:left="5817" w:hanging="360"/>
      </w:pPr>
      <w:rPr>
        <w:rFonts w:ascii="Symbol" w:hAnsi="Symbol" w:hint="default"/>
      </w:rPr>
    </w:lvl>
    <w:lvl w:ilvl="7" w:tentative="1">
      <w:start w:val="1"/>
      <w:numFmt w:val="bullet"/>
      <w:lvlText w:val="o"/>
      <w:lvlJc w:val="left"/>
      <w:pPr>
        <w:tabs>
          <w:tab w:val="num" w:pos="6537"/>
        </w:tabs>
        <w:ind w:left="6537" w:hanging="360"/>
      </w:pPr>
      <w:rPr>
        <w:rFonts w:ascii="Courier New" w:hAnsi="Courier New" w:hint="default"/>
      </w:rPr>
    </w:lvl>
    <w:lvl w:ilvl="8" w:tentative="1">
      <w:start w:val="1"/>
      <w:numFmt w:val="bullet"/>
      <w:lvlText w:val=""/>
      <w:lvlJc w:val="left"/>
      <w:pPr>
        <w:tabs>
          <w:tab w:val="num" w:pos="7257"/>
        </w:tabs>
        <w:ind w:left="7257" w:hanging="360"/>
      </w:pPr>
      <w:rPr>
        <w:rFonts w:ascii="Wingdings" w:hAnsi="Wingdings" w:hint="default"/>
      </w:rPr>
    </w:lvl>
  </w:abstractNum>
  <w:abstractNum w:abstractNumId="8" w15:restartNumberingAfterBreak="0">
    <w:nsid w:val="28824DE9"/>
    <w:multiLevelType w:val="hybridMultilevel"/>
    <w:tmpl w:val="3C3E8900"/>
    <w:lvl w:ilvl="0" w:tplc="513285B4">
      <w:start w:val="1"/>
      <w:numFmt w:val="decimal"/>
      <w:lvlText w:val="%1."/>
      <w:lvlJc w:val="left"/>
      <w:pPr>
        <w:ind w:left="1020" w:hanging="360"/>
      </w:pPr>
    </w:lvl>
    <w:lvl w:ilvl="1" w:tplc="D7903C5C">
      <w:start w:val="1"/>
      <w:numFmt w:val="decimal"/>
      <w:lvlText w:val="%2."/>
      <w:lvlJc w:val="left"/>
      <w:pPr>
        <w:ind w:left="1020" w:hanging="360"/>
      </w:pPr>
    </w:lvl>
    <w:lvl w:ilvl="2" w:tplc="ED34AA20">
      <w:start w:val="1"/>
      <w:numFmt w:val="decimal"/>
      <w:lvlText w:val="%3."/>
      <w:lvlJc w:val="left"/>
      <w:pPr>
        <w:ind w:left="1020" w:hanging="360"/>
      </w:pPr>
    </w:lvl>
    <w:lvl w:ilvl="3" w:tplc="18783226">
      <w:start w:val="1"/>
      <w:numFmt w:val="decimal"/>
      <w:lvlText w:val="%4."/>
      <w:lvlJc w:val="left"/>
      <w:pPr>
        <w:ind w:left="1020" w:hanging="360"/>
      </w:pPr>
    </w:lvl>
    <w:lvl w:ilvl="4" w:tplc="673240EA">
      <w:start w:val="1"/>
      <w:numFmt w:val="decimal"/>
      <w:lvlText w:val="%5."/>
      <w:lvlJc w:val="left"/>
      <w:pPr>
        <w:ind w:left="1020" w:hanging="360"/>
      </w:pPr>
    </w:lvl>
    <w:lvl w:ilvl="5" w:tplc="CD4C8964">
      <w:start w:val="1"/>
      <w:numFmt w:val="decimal"/>
      <w:lvlText w:val="%6."/>
      <w:lvlJc w:val="left"/>
      <w:pPr>
        <w:ind w:left="1020" w:hanging="360"/>
      </w:pPr>
    </w:lvl>
    <w:lvl w:ilvl="6" w:tplc="4BE64BFE">
      <w:start w:val="1"/>
      <w:numFmt w:val="decimal"/>
      <w:lvlText w:val="%7."/>
      <w:lvlJc w:val="left"/>
      <w:pPr>
        <w:ind w:left="1020" w:hanging="360"/>
      </w:pPr>
    </w:lvl>
    <w:lvl w:ilvl="7" w:tplc="E5CAF90C">
      <w:start w:val="1"/>
      <w:numFmt w:val="decimal"/>
      <w:lvlText w:val="%8."/>
      <w:lvlJc w:val="left"/>
      <w:pPr>
        <w:ind w:left="1020" w:hanging="360"/>
      </w:pPr>
    </w:lvl>
    <w:lvl w:ilvl="8" w:tplc="E18075E6">
      <w:start w:val="1"/>
      <w:numFmt w:val="decimal"/>
      <w:lvlText w:val="%9."/>
      <w:lvlJc w:val="left"/>
      <w:pPr>
        <w:ind w:left="1020" w:hanging="360"/>
      </w:pPr>
    </w:lvl>
  </w:abstractNum>
  <w:abstractNum w:abstractNumId="9" w15:restartNumberingAfterBreak="0">
    <w:nsid w:val="36410C83"/>
    <w:multiLevelType w:val="multilevel"/>
    <w:tmpl w:val="4738C42C"/>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0" w15:restartNumberingAfterBreak="0">
    <w:nsid w:val="3E01668B"/>
    <w:multiLevelType w:val="hybridMultilevel"/>
    <w:tmpl w:val="4260E3B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3FF02B4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6D946B2"/>
    <w:multiLevelType w:val="multilevel"/>
    <w:tmpl w:val="B7CCB7F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Restart w:val="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lowerLetter"/>
      <w:lvlText w:val="(%5)"/>
      <w:lvlJc w:val="left"/>
      <w:pPr>
        <w:tabs>
          <w:tab w:val="num" w:pos="1008"/>
        </w:tabs>
        <w:ind w:left="1008" w:hanging="1008"/>
      </w:pPr>
    </w:lvl>
    <w:lvl w:ilvl="5">
      <w:start w:val="1"/>
      <w:numFmt w:val="lowerRoman"/>
      <w:lvlText w:val="(%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7C6410A"/>
    <w:multiLevelType w:val="hybridMultilevel"/>
    <w:tmpl w:val="A43AE35A"/>
    <w:lvl w:ilvl="0" w:tplc="793ECF9E">
      <w:start w:val="1"/>
      <w:numFmt w:val="decimal"/>
      <w:lvlText w:val="%1."/>
      <w:lvlJc w:val="left"/>
      <w:pPr>
        <w:tabs>
          <w:tab w:val="num" w:pos="360"/>
        </w:tabs>
        <w:ind w:left="360" w:hanging="360"/>
      </w:pPr>
    </w:lvl>
    <w:lvl w:ilvl="1" w:tplc="828A6686" w:tentative="1">
      <w:start w:val="1"/>
      <w:numFmt w:val="lowerLetter"/>
      <w:lvlText w:val="%2."/>
      <w:lvlJc w:val="left"/>
      <w:pPr>
        <w:tabs>
          <w:tab w:val="num" w:pos="1440"/>
        </w:tabs>
        <w:ind w:left="1440" w:hanging="360"/>
      </w:pPr>
    </w:lvl>
    <w:lvl w:ilvl="2" w:tplc="BE3A35C0" w:tentative="1">
      <w:start w:val="1"/>
      <w:numFmt w:val="lowerRoman"/>
      <w:lvlText w:val="%3."/>
      <w:lvlJc w:val="right"/>
      <w:pPr>
        <w:tabs>
          <w:tab w:val="num" w:pos="2160"/>
        </w:tabs>
        <w:ind w:left="2160" w:hanging="180"/>
      </w:pPr>
    </w:lvl>
    <w:lvl w:ilvl="3" w:tplc="7AAED2F6" w:tentative="1">
      <w:start w:val="1"/>
      <w:numFmt w:val="decimal"/>
      <w:lvlText w:val="%4."/>
      <w:lvlJc w:val="left"/>
      <w:pPr>
        <w:tabs>
          <w:tab w:val="num" w:pos="2880"/>
        </w:tabs>
        <w:ind w:left="2880" w:hanging="360"/>
      </w:pPr>
    </w:lvl>
    <w:lvl w:ilvl="4" w:tplc="CD6424AC" w:tentative="1">
      <w:start w:val="1"/>
      <w:numFmt w:val="lowerLetter"/>
      <w:lvlText w:val="%5."/>
      <w:lvlJc w:val="left"/>
      <w:pPr>
        <w:tabs>
          <w:tab w:val="num" w:pos="3600"/>
        </w:tabs>
        <w:ind w:left="3600" w:hanging="360"/>
      </w:pPr>
    </w:lvl>
    <w:lvl w:ilvl="5" w:tplc="429225A2" w:tentative="1">
      <w:start w:val="1"/>
      <w:numFmt w:val="lowerRoman"/>
      <w:lvlText w:val="%6."/>
      <w:lvlJc w:val="right"/>
      <w:pPr>
        <w:tabs>
          <w:tab w:val="num" w:pos="4320"/>
        </w:tabs>
        <w:ind w:left="4320" w:hanging="180"/>
      </w:pPr>
    </w:lvl>
    <w:lvl w:ilvl="6" w:tplc="097A0CEA" w:tentative="1">
      <w:start w:val="1"/>
      <w:numFmt w:val="decimal"/>
      <w:lvlText w:val="%7."/>
      <w:lvlJc w:val="left"/>
      <w:pPr>
        <w:tabs>
          <w:tab w:val="num" w:pos="5040"/>
        </w:tabs>
        <w:ind w:left="5040" w:hanging="360"/>
      </w:pPr>
    </w:lvl>
    <w:lvl w:ilvl="7" w:tplc="AEDA5D2A" w:tentative="1">
      <w:start w:val="1"/>
      <w:numFmt w:val="lowerLetter"/>
      <w:lvlText w:val="%8."/>
      <w:lvlJc w:val="left"/>
      <w:pPr>
        <w:tabs>
          <w:tab w:val="num" w:pos="5760"/>
        </w:tabs>
        <w:ind w:left="5760" w:hanging="360"/>
      </w:pPr>
    </w:lvl>
    <w:lvl w:ilvl="8" w:tplc="70585D96" w:tentative="1">
      <w:start w:val="1"/>
      <w:numFmt w:val="lowerRoman"/>
      <w:lvlText w:val="%9."/>
      <w:lvlJc w:val="right"/>
      <w:pPr>
        <w:tabs>
          <w:tab w:val="num" w:pos="6480"/>
        </w:tabs>
        <w:ind w:left="6480" w:hanging="180"/>
      </w:pPr>
    </w:lvl>
  </w:abstractNum>
  <w:abstractNum w:abstractNumId="14" w15:restartNumberingAfterBreak="0">
    <w:nsid w:val="4EC64D92"/>
    <w:multiLevelType w:val="singleLevel"/>
    <w:tmpl w:val="0809000F"/>
    <w:lvl w:ilvl="0">
      <w:start w:val="1"/>
      <w:numFmt w:val="decimal"/>
      <w:lvlText w:val="%1."/>
      <w:lvlJc w:val="left"/>
      <w:pPr>
        <w:tabs>
          <w:tab w:val="num" w:pos="360"/>
        </w:tabs>
        <w:ind w:left="360" w:hanging="360"/>
      </w:pPr>
    </w:lvl>
  </w:abstractNum>
  <w:abstractNum w:abstractNumId="15" w15:restartNumberingAfterBreak="0">
    <w:nsid w:val="4F7759D4"/>
    <w:multiLevelType w:val="multilevel"/>
    <w:tmpl w:val="FB08FF7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1"/>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519754A7"/>
    <w:multiLevelType w:val="hybridMultilevel"/>
    <w:tmpl w:val="9456113C"/>
    <w:lvl w:ilvl="0" w:tplc="C3C4AE6A">
      <w:start w:val="1"/>
      <w:numFmt w:val="decimal"/>
      <w:lvlText w:val="%1."/>
      <w:lvlJc w:val="left"/>
      <w:pPr>
        <w:tabs>
          <w:tab w:val="num" w:pos="360"/>
        </w:tabs>
        <w:ind w:left="360" w:hanging="360"/>
      </w:pPr>
    </w:lvl>
    <w:lvl w:ilvl="1" w:tplc="BF92D624" w:tentative="1">
      <w:start w:val="1"/>
      <w:numFmt w:val="lowerLetter"/>
      <w:lvlText w:val="%2."/>
      <w:lvlJc w:val="left"/>
      <w:pPr>
        <w:tabs>
          <w:tab w:val="num" w:pos="1080"/>
        </w:tabs>
        <w:ind w:left="1080" w:hanging="360"/>
      </w:pPr>
    </w:lvl>
    <w:lvl w:ilvl="2" w:tplc="CC66E408" w:tentative="1">
      <w:start w:val="1"/>
      <w:numFmt w:val="lowerRoman"/>
      <w:lvlText w:val="%3."/>
      <w:lvlJc w:val="right"/>
      <w:pPr>
        <w:tabs>
          <w:tab w:val="num" w:pos="1800"/>
        </w:tabs>
        <w:ind w:left="1800" w:hanging="180"/>
      </w:pPr>
    </w:lvl>
    <w:lvl w:ilvl="3" w:tplc="CC6CE53C" w:tentative="1">
      <w:start w:val="1"/>
      <w:numFmt w:val="decimal"/>
      <w:lvlText w:val="%4."/>
      <w:lvlJc w:val="left"/>
      <w:pPr>
        <w:tabs>
          <w:tab w:val="num" w:pos="2520"/>
        </w:tabs>
        <w:ind w:left="2520" w:hanging="360"/>
      </w:pPr>
    </w:lvl>
    <w:lvl w:ilvl="4" w:tplc="F64687B4" w:tentative="1">
      <w:start w:val="1"/>
      <w:numFmt w:val="lowerLetter"/>
      <w:lvlText w:val="%5."/>
      <w:lvlJc w:val="left"/>
      <w:pPr>
        <w:tabs>
          <w:tab w:val="num" w:pos="3240"/>
        </w:tabs>
        <w:ind w:left="3240" w:hanging="360"/>
      </w:pPr>
    </w:lvl>
    <w:lvl w:ilvl="5" w:tplc="74BCCB44" w:tentative="1">
      <w:start w:val="1"/>
      <w:numFmt w:val="lowerRoman"/>
      <w:lvlText w:val="%6."/>
      <w:lvlJc w:val="right"/>
      <w:pPr>
        <w:tabs>
          <w:tab w:val="num" w:pos="3960"/>
        </w:tabs>
        <w:ind w:left="3960" w:hanging="180"/>
      </w:pPr>
    </w:lvl>
    <w:lvl w:ilvl="6" w:tplc="871E050C" w:tentative="1">
      <w:start w:val="1"/>
      <w:numFmt w:val="decimal"/>
      <w:lvlText w:val="%7."/>
      <w:lvlJc w:val="left"/>
      <w:pPr>
        <w:tabs>
          <w:tab w:val="num" w:pos="4680"/>
        </w:tabs>
        <w:ind w:left="4680" w:hanging="360"/>
      </w:pPr>
    </w:lvl>
    <w:lvl w:ilvl="7" w:tplc="EB62BFAE" w:tentative="1">
      <w:start w:val="1"/>
      <w:numFmt w:val="lowerLetter"/>
      <w:lvlText w:val="%8."/>
      <w:lvlJc w:val="left"/>
      <w:pPr>
        <w:tabs>
          <w:tab w:val="num" w:pos="5400"/>
        </w:tabs>
        <w:ind w:left="5400" w:hanging="360"/>
      </w:pPr>
    </w:lvl>
    <w:lvl w:ilvl="8" w:tplc="ED6CC8D2" w:tentative="1">
      <w:start w:val="1"/>
      <w:numFmt w:val="lowerRoman"/>
      <w:lvlText w:val="%9."/>
      <w:lvlJc w:val="right"/>
      <w:pPr>
        <w:tabs>
          <w:tab w:val="num" w:pos="6120"/>
        </w:tabs>
        <w:ind w:left="6120" w:hanging="180"/>
      </w:pPr>
    </w:lvl>
  </w:abstractNum>
  <w:abstractNum w:abstractNumId="17" w15:restartNumberingAfterBreak="0">
    <w:nsid w:val="546143FF"/>
    <w:multiLevelType w:val="multilevel"/>
    <w:tmpl w:val="6392763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b w:val="0"/>
        <w:bCs w:val="0"/>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8" w15:restartNumberingAfterBreak="0">
    <w:nsid w:val="58E2162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CEF7E0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5A34B09"/>
    <w:multiLevelType w:val="singleLevel"/>
    <w:tmpl w:val="0809000F"/>
    <w:lvl w:ilvl="0">
      <w:start w:val="1"/>
      <w:numFmt w:val="decimal"/>
      <w:lvlText w:val="%1."/>
      <w:lvlJc w:val="left"/>
      <w:pPr>
        <w:tabs>
          <w:tab w:val="num" w:pos="360"/>
        </w:tabs>
        <w:ind w:left="360" w:hanging="360"/>
      </w:pPr>
    </w:lvl>
  </w:abstractNum>
  <w:abstractNum w:abstractNumId="21" w15:restartNumberingAfterBreak="0">
    <w:nsid w:val="76A323C9"/>
    <w:multiLevelType w:val="hybridMultilevel"/>
    <w:tmpl w:val="3B2C794A"/>
    <w:lvl w:ilvl="0" w:tplc="8092FBA2">
      <w:start w:val="1"/>
      <w:numFmt w:val="decimal"/>
      <w:lvlText w:val="%1."/>
      <w:lvlJc w:val="left"/>
      <w:pPr>
        <w:ind w:left="720" w:hanging="360"/>
      </w:pPr>
    </w:lvl>
    <w:lvl w:ilvl="1" w:tplc="047680C8">
      <w:start w:val="1"/>
      <w:numFmt w:val="decimal"/>
      <w:lvlText w:val="%2."/>
      <w:lvlJc w:val="left"/>
      <w:pPr>
        <w:ind w:left="720" w:hanging="360"/>
      </w:pPr>
    </w:lvl>
    <w:lvl w:ilvl="2" w:tplc="1B6EA71E">
      <w:start w:val="1"/>
      <w:numFmt w:val="decimal"/>
      <w:lvlText w:val="%3."/>
      <w:lvlJc w:val="left"/>
      <w:pPr>
        <w:ind w:left="720" w:hanging="360"/>
      </w:pPr>
    </w:lvl>
    <w:lvl w:ilvl="3" w:tplc="A342A96C">
      <w:start w:val="1"/>
      <w:numFmt w:val="decimal"/>
      <w:lvlText w:val="%4."/>
      <w:lvlJc w:val="left"/>
      <w:pPr>
        <w:ind w:left="720" w:hanging="360"/>
      </w:pPr>
    </w:lvl>
    <w:lvl w:ilvl="4" w:tplc="197E4BBA">
      <w:start w:val="1"/>
      <w:numFmt w:val="decimal"/>
      <w:lvlText w:val="%5."/>
      <w:lvlJc w:val="left"/>
      <w:pPr>
        <w:ind w:left="720" w:hanging="360"/>
      </w:pPr>
    </w:lvl>
    <w:lvl w:ilvl="5" w:tplc="72269496">
      <w:start w:val="1"/>
      <w:numFmt w:val="decimal"/>
      <w:lvlText w:val="%6."/>
      <w:lvlJc w:val="left"/>
      <w:pPr>
        <w:ind w:left="720" w:hanging="360"/>
      </w:pPr>
    </w:lvl>
    <w:lvl w:ilvl="6" w:tplc="BC20AE48">
      <w:start w:val="1"/>
      <w:numFmt w:val="decimal"/>
      <w:lvlText w:val="%7."/>
      <w:lvlJc w:val="left"/>
      <w:pPr>
        <w:ind w:left="720" w:hanging="360"/>
      </w:pPr>
    </w:lvl>
    <w:lvl w:ilvl="7" w:tplc="81422EAA">
      <w:start w:val="1"/>
      <w:numFmt w:val="decimal"/>
      <w:lvlText w:val="%8."/>
      <w:lvlJc w:val="left"/>
      <w:pPr>
        <w:ind w:left="720" w:hanging="360"/>
      </w:pPr>
    </w:lvl>
    <w:lvl w:ilvl="8" w:tplc="7D70A160">
      <w:start w:val="1"/>
      <w:numFmt w:val="decimal"/>
      <w:lvlText w:val="%9."/>
      <w:lvlJc w:val="left"/>
      <w:pPr>
        <w:ind w:left="720" w:hanging="360"/>
      </w:pPr>
    </w:lvl>
  </w:abstractNum>
  <w:abstractNum w:abstractNumId="22" w15:restartNumberingAfterBreak="0">
    <w:nsid w:val="779B46C7"/>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777066717">
    <w:abstractNumId w:val="15"/>
  </w:num>
  <w:num w:numId="2" w16cid:durableId="419449341">
    <w:abstractNumId w:val="5"/>
  </w:num>
  <w:num w:numId="3" w16cid:durableId="745958991">
    <w:abstractNumId w:val="0"/>
  </w:num>
  <w:num w:numId="4" w16cid:durableId="1063260685">
    <w:abstractNumId w:val="17"/>
  </w:num>
  <w:num w:numId="5" w16cid:durableId="514656566">
    <w:abstractNumId w:val="9"/>
  </w:num>
  <w:num w:numId="6" w16cid:durableId="1595361219">
    <w:abstractNumId w:val="6"/>
  </w:num>
  <w:num w:numId="7" w16cid:durableId="1075710474">
    <w:abstractNumId w:val="16"/>
  </w:num>
  <w:num w:numId="8" w16cid:durableId="839541536">
    <w:abstractNumId w:val="12"/>
  </w:num>
  <w:num w:numId="9" w16cid:durableId="1045790247">
    <w:abstractNumId w:val="13"/>
  </w:num>
  <w:num w:numId="10" w16cid:durableId="260920044">
    <w:abstractNumId w:val="19"/>
  </w:num>
  <w:num w:numId="11" w16cid:durableId="1127971371">
    <w:abstractNumId w:val="14"/>
  </w:num>
  <w:num w:numId="12" w16cid:durableId="1120345593">
    <w:abstractNumId w:val="7"/>
  </w:num>
  <w:num w:numId="13" w16cid:durableId="977807561">
    <w:abstractNumId w:val="2"/>
  </w:num>
  <w:num w:numId="14" w16cid:durableId="1992173430">
    <w:abstractNumId w:val="11"/>
  </w:num>
  <w:num w:numId="15" w16cid:durableId="322858752">
    <w:abstractNumId w:val="22"/>
  </w:num>
  <w:num w:numId="16" w16cid:durableId="1007486256">
    <w:abstractNumId w:val="20"/>
  </w:num>
  <w:num w:numId="17" w16cid:durableId="2086678946">
    <w:abstractNumId w:val="18"/>
  </w:num>
  <w:num w:numId="18" w16cid:durableId="258174660">
    <w:abstractNumId w:val="4"/>
  </w:num>
  <w:num w:numId="19" w16cid:durableId="1050688107">
    <w:abstractNumId w:val="3"/>
  </w:num>
  <w:num w:numId="20" w16cid:durableId="1216622063">
    <w:abstractNumId w:val="8"/>
  </w:num>
  <w:num w:numId="21" w16cid:durableId="1158375346">
    <w:abstractNumId w:val="21"/>
  </w:num>
  <w:num w:numId="22" w16cid:durableId="190189119">
    <w:abstractNumId w:val="1"/>
  </w:num>
  <w:num w:numId="23" w16cid:durableId="1497648800">
    <w:abstractNumId w:val="17"/>
  </w:num>
  <w:num w:numId="24" w16cid:durableId="1916933682">
    <w:abstractNumId w:val="17"/>
  </w:num>
  <w:num w:numId="25" w16cid:durableId="1764840204">
    <w:abstractNumId w:val="17"/>
  </w:num>
  <w:num w:numId="26" w16cid:durableId="2035181514">
    <w:abstractNumId w:val="17"/>
  </w:num>
  <w:num w:numId="27" w16cid:durableId="1813526023">
    <w:abstractNumId w:val="17"/>
  </w:num>
  <w:num w:numId="28" w16cid:durableId="1663005398">
    <w:abstractNumId w:val="17"/>
  </w:num>
  <w:num w:numId="29" w16cid:durableId="1619406583">
    <w:abstractNumId w:val="17"/>
  </w:num>
  <w:num w:numId="30" w16cid:durableId="1708023901">
    <w:abstractNumId w:val="17"/>
  </w:num>
  <w:num w:numId="31" w16cid:durableId="1309480609">
    <w:abstractNumId w:val="17"/>
  </w:num>
  <w:num w:numId="32" w16cid:durableId="460148358">
    <w:abstractNumId w:val="17"/>
  </w:num>
  <w:num w:numId="33" w16cid:durableId="194926076">
    <w:abstractNumId w:val="17"/>
  </w:num>
  <w:num w:numId="34" w16cid:durableId="946279580">
    <w:abstractNumId w:val="17"/>
  </w:num>
  <w:num w:numId="35" w16cid:durableId="1539195587">
    <w:abstractNumId w:val="17"/>
  </w:num>
  <w:num w:numId="36" w16cid:durableId="1635601110">
    <w:abstractNumId w:val="17"/>
  </w:num>
  <w:num w:numId="37" w16cid:durableId="952444168">
    <w:abstractNumId w:val="17"/>
  </w:num>
  <w:num w:numId="38" w16cid:durableId="136650420">
    <w:abstractNumId w:val="17"/>
  </w:num>
  <w:num w:numId="39" w16cid:durableId="613169509">
    <w:abstractNumId w:val="17"/>
  </w:num>
  <w:num w:numId="40" w16cid:durableId="1997951505">
    <w:abstractNumId w:val="17"/>
  </w:num>
  <w:num w:numId="41" w16cid:durableId="1402868224">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t Higby [NESO]">
    <w15:presenceInfo w15:providerId="AD" w15:userId="S::Katharine.Higby@neso.energy::bb83a146-3996-4902-af3f-4eb94237d4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96D"/>
    <w:rsid w:val="0000377B"/>
    <w:rsid w:val="0000767B"/>
    <w:rsid w:val="00013675"/>
    <w:rsid w:val="000165FE"/>
    <w:rsid w:val="00020753"/>
    <w:rsid w:val="00024C77"/>
    <w:rsid w:val="00027A91"/>
    <w:rsid w:val="00027C8C"/>
    <w:rsid w:val="00027E0F"/>
    <w:rsid w:val="000303B0"/>
    <w:rsid w:val="00041212"/>
    <w:rsid w:val="00041EF7"/>
    <w:rsid w:val="0004345B"/>
    <w:rsid w:val="00043B40"/>
    <w:rsid w:val="0004467C"/>
    <w:rsid w:val="00045EF5"/>
    <w:rsid w:val="00052A90"/>
    <w:rsid w:val="00052B17"/>
    <w:rsid w:val="00060526"/>
    <w:rsid w:val="0006118D"/>
    <w:rsid w:val="00074936"/>
    <w:rsid w:val="00074E55"/>
    <w:rsid w:val="00075F39"/>
    <w:rsid w:val="00077CA3"/>
    <w:rsid w:val="00081E66"/>
    <w:rsid w:val="0008735D"/>
    <w:rsid w:val="00090E6C"/>
    <w:rsid w:val="000947BF"/>
    <w:rsid w:val="000A376D"/>
    <w:rsid w:val="000A48DB"/>
    <w:rsid w:val="000A4EA3"/>
    <w:rsid w:val="000A5752"/>
    <w:rsid w:val="000A7884"/>
    <w:rsid w:val="000B11FC"/>
    <w:rsid w:val="000B215C"/>
    <w:rsid w:val="000B2223"/>
    <w:rsid w:val="000B58E0"/>
    <w:rsid w:val="000B7E92"/>
    <w:rsid w:val="000C063C"/>
    <w:rsid w:val="000C37FF"/>
    <w:rsid w:val="000C5485"/>
    <w:rsid w:val="000C7DD7"/>
    <w:rsid w:val="000D116C"/>
    <w:rsid w:val="000D2034"/>
    <w:rsid w:val="000D2035"/>
    <w:rsid w:val="000D2DE5"/>
    <w:rsid w:val="000D55FB"/>
    <w:rsid w:val="000E1171"/>
    <w:rsid w:val="000E48C1"/>
    <w:rsid w:val="000E4929"/>
    <w:rsid w:val="000E4D80"/>
    <w:rsid w:val="000E648F"/>
    <w:rsid w:val="000F13F4"/>
    <w:rsid w:val="000F2370"/>
    <w:rsid w:val="000F2F2C"/>
    <w:rsid w:val="000F3C6E"/>
    <w:rsid w:val="000F4444"/>
    <w:rsid w:val="000F4592"/>
    <w:rsid w:val="000F5A63"/>
    <w:rsid w:val="000F7393"/>
    <w:rsid w:val="00100448"/>
    <w:rsid w:val="001017E2"/>
    <w:rsid w:val="001019EF"/>
    <w:rsid w:val="001028A7"/>
    <w:rsid w:val="00102C91"/>
    <w:rsid w:val="00103F5C"/>
    <w:rsid w:val="00104431"/>
    <w:rsid w:val="00105463"/>
    <w:rsid w:val="00112E4F"/>
    <w:rsid w:val="00113619"/>
    <w:rsid w:val="00114F3C"/>
    <w:rsid w:val="00114F59"/>
    <w:rsid w:val="00115D88"/>
    <w:rsid w:val="0012183A"/>
    <w:rsid w:val="00122377"/>
    <w:rsid w:val="001241B9"/>
    <w:rsid w:val="00126A31"/>
    <w:rsid w:val="00130111"/>
    <w:rsid w:val="00133593"/>
    <w:rsid w:val="001407D0"/>
    <w:rsid w:val="00140AFD"/>
    <w:rsid w:val="00147CFE"/>
    <w:rsid w:val="00147EAA"/>
    <w:rsid w:val="00151016"/>
    <w:rsid w:val="001527B0"/>
    <w:rsid w:val="001537D9"/>
    <w:rsid w:val="00155D1D"/>
    <w:rsid w:val="001570DE"/>
    <w:rsid w:val="00161799"/>
    <w:rsid w:val="0016186D"/>
    <w:rsid w:val="00162471"/>
    <w:rsid w:val="00164E2C"/>
    <w:rsid w:val="00165645"/>
    <w:rsid w:val="00172E5E"/>
    <w:rsid w:val="00174AF5"/>
    <w:rsid w:val="001750BD"/>
    <w:rsid w:val="00176505"/>
    <w:rsid w:val="001768EB"/>
    <w:rsid w:val="00177276"/>
    <w:rsid w:val="001810DE"/>
    <w:rsid w:val="0018294D"/>
    <w:rsid w:val="00191729"/>
    <w:rsid w:val="00193A1E"/>
    <w:rsid w:val="00193EB6"/>
    <w:rsid w:val="00196F3A"/>
    <w:rsid w:val="00197F69"/>
    <w:rsid w:val="001A1631"/>
    <w:rsid w:val="001A27B3"/>
    <w:rsid w:val="001A5F62"/>
    <w:rsid w:val="001B152A"/>
    <w:rsid w:val="001B1D3F"/>
    <w:rsid w:val="001C016C"/>
    <w:rsid w:val="001C7879"/>
    <w:rsid w:val="001C7D23"/>
    <w:rsid w:val="001D0D60"/>
    <w:rsid w:val="001D26F2"/>
    <w:rsid w:val="001D2FB7"/>
    <w:rsid w:val="001D3D38"/>
    <w:rsid w:val="001D5ABA"/>
    <w:rsid w:val="001D5C2C"/>
    <w:rsid w:val="001D62E2"/>
    <w:rsid w:val="001E3C46"/>
    <w:rsid w:val="001F1BCA"/>
    <w:rsid w:val="001F4405"/>
    <w:rsid w:val="0020657A"/>
    <w:rsid w:val="00207079"/>
    <w:rsid w:val="00212BC6"/>
    <w:rsid w:val="00213086"/>
    <w:rsid w:val="002140F8"/>
    <w:rsid w:val="00214E9A"/>
    <w:rsid w:val="0021534A"/>
    <w:rsid w:val="00216980"/>
    <w:rsid w:val="0022067F"/>
    <w:rsid w:val="002207A4"/>
    <w:rsid w:val="00220A1C"/>
    <w:rsid w:val="002232BD"/>
    <w:rsid w:val="0022419A"/>
    <w:rsid w:val="0022647E"/>
    <w:rsid w:val="002300D8"/>
    <w:rsid w:val="002400C4"/>
    <w:rsid w:val="0025201E"/>
    <w:rsid w:val="002575D7"/>
    <w:rsid w:val="00263C57"/>
    <w:rsid w:val="00263EA4"/>
    <w:rsid w:val="00270E72"/>
    <w:rsid w:val="00274F86"/>
    <w:rsid w:val="00276EC0"/>
    <w:rsid w:val="00280A52"/>
    <w:rsid w:val="002852E8"/>
    <w:rsid w:val="00286B12"/>
    <w:rsid w:val="0029482F"/>
    <w:rsid w:val="002A0213"/>
    <w:rsid w:val="002A1D7D"/>
    <w:rsid w:val="002A37E9"/>
    <w:rsid w:val="002B29D0"/>
    <w:rsid w:val="002C0929"/>
    <w:rsid w:val="002C255B"/>
    <w:rsid w:val="002C4028"/>
    <w:rsid w:val="002C6F1A"/>
    <w:rsid w:val="002D1AEC"/>
    <w:rsid w:val="002D26D2"/>
    <w:rsid w:val="002D4329"/>
    <w:rsid w:val="002D5ECD"/>
    <w:rsid w:val="002D7A6D"/>
    <w:rsid w:val="002E1D5A"/>
    <w:rsid w:val="002E281B"/>
    <w:rsid w:val="002E5111"/>
    <w:rsid w:val="002E6253"/>
    <w:rsid w:val="002E6EF6"/>
    <w:rsid w:val="002E6FD7"/>
    <w:rsid w:val="002F0B15"/>
    <w:rsid w:val="002F70B9"/>
    <w:rsid w:val="00300E9D"/>
    <w:rsid w:val="0030426C"/>
    <w:rsid w:val="0030705F"/>
    <w:rsid w:val="00310DEE"/>
    <w:rsid w:val="0031114D"/>
    <w:rsid w:val="003137E0"/>
    <w:rsid w:val="0031415F"/>
    <w:rsid w:val="00323E92"/>
    <w:rsid w:val="00324677"/>
    <w:rsid w:val="003275A6"/>
    <w:rsid w:val="00333E78"/>
    <w:rsid w:val="003340A5"/>
    <w:rsid w:val="00337A9C"/>
    <w:rsid w:val="00341248"/>
    <w:rsid w:val="00343A39"/>
    <w:rsid w:val="00344B7C"/>
    <w:rsid w:val="003456CD"/>
    <w:rsid w:val="003457A8"/>
    <w:rsid w:val="003457DC"/>
    <w:rsid w:val="00350CE0"/>
    <w:rsid w:val="00351DB2"/>
    <w:rsid w:val="0035315A"/>
    <w:rsid w:val="00355EAC"/>
    <w:rsid w:val="00357578"/>
    <w:rsid w:val="00357D27"/>
    <w:rsid w:val="003609D6"/>
    <w:rsid w:val="00360AAB"/>
    <w:rsid w:val="0036313A"/>
    <w:rsid w:val="00364B3B"/>
    <w:rsid w:val="00367658"/>
    <w:rsid w:val="00370195"/>
    <w:rsid w:val="00370F71"/>
    <w:rsid w:val="00372294"/>
    <w:rsid w:val="00372E44"/>
    <w:rsid w:val="00374173"/>
    <w:rsid w:val="003747AB"/>
    <w:rsid w:val="00375099"/>
    <w:rsid w:val="00381143"/>
    <w:rsid w:val="003831E5"/>
    <w:rsid w:val="00385780"/>
    <w:rsid w:val="00386F06"/>
    <w:rsid w:val="003910B2"/>
    <w:rsid w:val="003919EF"/>
    <w:rsid w:val="00393430"/>
    <w:rsid w:val="00394505"/>
    <w:rsid w:val="00396D8D"/>
    <w:rsid w:val="003A1668"/>
    <w:rsid w:val="003A2C72"/>
    <w:rsid w:val="003A3D89"/>
    <w:rsid w:val="003A46C3"/>
    <w:rsid w:val="003A53D8"/>
    <w:rsid w:val="003A5ED8"/>
    <w:rsid w:val="003B0BC0"/>
    <w:rsid w:val="003B0D9D"/>
    <w:rsid w:val="003B2646"/>
    <w:rsid w:val="003B5F2A"/>
    <w:rsid w:val="003C145B"/>
    <w:rsid w:val="003C22D7"/>
    <w:rsid w:val="003C2E64"/>
    <w:rsid w:val="003C476D"/>
    <w:rsid w:val="003D048D"/>
    <w:rsid w:val="003D0AF5"/>
    <w:rsid w:val="003D0E0E"/>
    <w:rsid w:val="003D3B3D"/>
    <w:rsid w:val="003D4956"/>
    <w:rsid w:val="003E0EFC"/>
    <w:rsid w:val="003E240C"/>
    <w:rsid w:val="003E2494"/>
    <w:rsid w:val="003E2953"/>
    <w:rsid w:val="003E4F80"/>
    <w:rsid w:val="003F0BEC"/>
    <w:rsid w:val="003F0DBF"/>
    <w:rsid w:val="003F1304"/>
    <w:rsid w:val="003F3462"/>
    <w:rsid w:val="003F5815"/>
    <w:rsid w:val="003F58EF"/>
    <w:rsid w:val="003F69B4"/>
    <w:rsid w:val="003F7AA5"/>
    <w:rsid w:val="00403327"/>
    <w:rsid w:val="00404D70"/>
    <w:rsid w:val="00411C53"/>
    <w:rsid w:val="004129EB"/>
    <w:rsid w:val="00414421"/>
    <w:rsid w:val="00415C6E"/>
    <w:rsid w:val="004220AA"/>
    <w:rsid w:val="00423FE2"/>
    <w:rsid w:val="004255F5"/>
    <w:rsid w:val="00426865"/>
    <w:rsid w:val="00426A8D"/>
    <w:rsid w:val="00426E55"/>
    <w:rsid w:val="00434C8E"/>
    <w:rsid w:val="00440533"/>
    <w:rsid w:val="00443D2C"/>
    <w:rsid w:val="0044448D"/>
    <w:rsid w:val="0044780F"/>
    <w:rsid w:val="00451EDA"/>
    <w:rsid w:val="004540B1"/>
    <w:rsid w:val="00460B2C"/>
    <w:rsid w:val="00461004"/>
    <w:rsid w:val="004616F8"/>
    <w:rsid w:val="00462464"/>
    <w:rsid w:val="00462AFF"/>
    <w:rsid w:val="00463326"/>
    <w:rsid w:val="00463EB1"/>
    <w:rsid w:val="004651BE"/>
    <w:rsid w:val="00470201"/>
    <w:rsid w:val="004723F5"/>
    <w:rsid w:val="004741F4"/>
    <w:rsid w:val="0048125D"/>
    <w:rsid w:val="004817BC"/>
    <w:rsid w:val="00481832"/>
    <w:rsid w:val="00483442"/>
    <w:rsid w:val="00484AC9"/>
    <w:rsid w:val="0048561E"/>
    <w:rsid w:val="004873AE"/>
    <w:rsid w:val="00490699"/>
    <w:rsid w:val="00490BBC"/>
    <w:rsid w:val="00491D50"/>
    <w:rsid w:val="00492543"/>
    <w:rsid w:val="00492C60"/>
    <w:rsid w:val="0049326C"/>
    <w:rsid w:val="004946F4"/>
    <w:rsid w:val="00495459"/>
    <w:rsid w:val="00496EB4"/>
    <w:rsid w:val="0049756D"/>
    <w:rsid w:val="004A5081"/>
    <w:rsid w:val="004A6B45"/>
    <w:rsid w:val="004A7C4F"/>
    <w:rsid w:val="004B144A"/>
    <w:rsid w:val="004B1DE5"/>
    <w:rsid w:val="004B3E96"/>
    <w:rsid w:val="004B43EF"/>
    <w:rsid w:val="004B5BCA"/>
    <w:rsid w:val="004B74BA"/>
    <w:rsid w:val="004C0349"/>
    <w:rsid w:val="004C7709"/>
    <w:rsid w:val="004D1575"/>
    <w:rsid w:val="004D1A4E"/>
    <w:rsid w:val="004D1A9C"/>
    <w:rsid w:val="004D6C6B"/>
    <w:rsid w:val="004E2ADA"/>
    <w:rsid w:val="004F05C9"/>
    <w:rsid w:val="004F175D"/>
    <w:rsid w:val="005016B2"/>
    <w:rsid w:val="00504374"/>
    <w:rsid w:val="005062D8"/>
    <w:rsid w:val="005064BC"/>
    <w:rsid w:val="00511A0B"/>
    <w:rsid w:val="005124C4"/>
    <w:rsid w:val="00515572"/>
    <w:rsid w:val="005164D9"/>
    <w:rsid w:val="00516FE6"/>
    <w:rsid w:val="005170CE"/>
    <w:rsid w:val="00517ADD"/>
    <w:rsid w:val="00520046"/>
    <w:rsid w:val="00520ADE"/>
    <w:rsid w:val="00521787"/>
    <w:rsid w:val="00523AFB"/>
    <w:rsid w:val="00523FF9"/>
    <w:rsid w:val="00525318"/>
    <w:rsid w:val="00527703"/>
    <w:rsid w:val="00527C61"/>
    <w:rsid w:val="00534965"/>
    <w:rsid w:val="005415FC"/>
    <w:rsid w:val="005427C9"/>
    <w:rsid w:val="005447DA"/>
    <w:rsid w:val="0054488B"/>
    <w:rsid w:val="00544D3F"/>
    <w:rsid w:val="00546198"/>
    <w:rsid w:val="0054626E"/>
    <w:rsid w:val="00547338"/>
    <w:rsid w:val="00552DD8"/>
    <w:rsid w:val="00553551"/>
    <w:rsid w:val="0055579E"/>
    <w:rsid w:val="00555AF2"/>
    <w:rsid w:val="0056035F"/>
    <w:rsid w:val="0056083E"/>
    <w:rsid w:val="005622FC"/>
    <w:rsid w:val="00562468"/>
    <w:rsid w:val="00562AF7"/>
    <w:rsid w:val="00563129"/>
    <w:rsid w:val="00566708"/>
    <w:rsid w:val="00566780"/>
    <w:rsid w:val="00567066"/>
    <w:rsid w:val="00571FDE"/>
    <w:rsid w:val="00572BB5"/>
    <w:rsid w:val="00574DCB"/>
    <w:rsid w:val="005779BB"/>
    <w:rsid w:val="005817AF"/>
    <w:rsid w:val="005827A1"/>
    <w:rsid w:val="00585B3F"/>
    <w:rsid w:val="00593CF3"/>
    <w:rsid w:val="0059762C"/>
    <w:rsid w:val="005A2ECA"/>
    <w:rsid w:val="005B0224"/>
    <w:rsid w:val="005B09BF"/>
    <w:rsid w:val="005B3253"/>
    <w:rsid w:val="005B43F6"/>
    <w:rsid w:val="005B4504"/>
    <w:rsid w:val="005B6259"/>
    <w:rsid w:val="005C09BD"/>
    <w:rsid w:val="005C1AAC"/>
    <w:rsid w:val="005C68D6"/>
    <w:rsid w:val="005D32BE"/>
    <w:rsid w:val="005D5450"/>
    <w:rsid w:val="005D6BD5"/>
    <w:rsid w:val="005D6E8B"/>
    <w:rsid w:val="005E15B3"/>
    <w:rsid w:val="005E200E"/>
    <w:rsid w:val="005E260B"/>
    <w:rsid w:val="005E3704"/>
    <w:rsid w:val="005E6254"/>
    <w:rsid w:val="005F0E1F"/>
    <w:rsid w:val="005F38F5"/>
    <w:rsid w:val="005F6383"/>
    <w:rsid w:val="00600F3F"/>
    <w:rsid w:val="00601724"/>
    <w:rsid w:val="00605B7A"/>
    <w:rsid w:val="00611C1B"/>
    <w:rsid w:val="006129FF"/>
    <w:rsid w:val="006171FB"/>
    <w:rsid w:val="00621BAC"/>
    <w:rsid w:val="00622DAB"/>
    <w:rsid w:val="00625B80"/>
    <w:rsid w:val="006269B6"/>
    <w:rsid w:val="00633A9E"/>
    <w:rsid w:val="00634399"/>
    <w:rsid w:val="00635BD8"/>
    <w:rsid w:val="00641D66"/>
    <w:rsid w:val="00645F9C"/>
    <w:rsid w:val="00647BC5"/>
    <w:rsid w:val="006509AB"/>
    <w:rsid w:val="006549D1"/>
    <w:rsid w:val="00656EA7"/>
    <w:rsid w:val="00657B57"/>
    <w:rsid w:val="00657C3F"/>
    <w:rsid w:val="00665C02"/>
    <w:rsid w:val="00666FA2"/>
    <w:rsid w:val="00667A40"/>
    <w:rsid w:val="00670B85"/>
    <w:rsid w:val="00670F32"/>
    <w:rsid w:val="00670F6A"/>
    <w:rsid w:val="006716F1"/>
    <w:rsid w:val="00671A4B"/>
    <w:rsid w:val="00674447"/>
    <w:rsid w:val="0067662E"/>
    <w:rsid w:val="0068022F"/>
    <w:rsid w:val="006802B8"/>
    <w:rsid w:val="0068108C"/>
    <w:rsid w:val="00682F85"/>
    <w:rsid w:val="00685AD6"/>
    <w:rsid w:val="00690C0B"/>
    <w:rsid w:val="00693A07"/>
    <w:rsid w:val="00696029"/>
    <w:rsid w:val="00697090"/>
    <w:rsid w:val="006A38EB"/>
    <w:rsid w:val="006A5B0B"/>
    <w:rsid w:val="006A6622"/>
    <w:rsid w:val="006B2F33"/>
    <w:rsid w:val="006B536E"/>
    <w:rsid w:val="006B76B5"/>
    <w:rsid w:val="006C2177"/>
    <w:rsid w:val="006C4AF8"/>
    <w:rsid w:val="006C5623"/>
    <w:rsid w:val="006C7083"/>
    <w:rsid w:val="006D1301"/>
    <w:rsid w:val="006D5575"/>
    <w:rsid w:val="006D68E8"/>
    <w:rsid w:val="006E0FB0"/>
    <w:rsid w:val="006E2D22"/>
    <w:rsid w:val="006E2D41"/>
    <w:rsid w:val="006F12BD"/>
    <w:rsid w:val="006F1C2A"/>
    <w:rsid w:val="006F2E9D"/>
    <w:rsid w:val="006F461A"/>
    <w:rsid w:val="006F571D"/>
    <w:rsid w:val="006F58BE"/>
    <w:rsid w:val="006F7641"/>
    <w:rsid w:val="007015F9"/>
    <w:rsid w:val="007048B8"/>
    <w:rsid w:val="0070598B"/>
    <w:rsid w:val="00705B16"/>
    <w:rsid w:val="0070628E"/>
    <w:rsid w:val="00707315"/>
    <w:rsid w:val="00710988"/>
    <w:rsid w:val="00711485"/>
    <w:rsid w:val="00712C46"/>
    <w:rsid w:val="00717EED"/>
    <w:rsid w:val="00720184"/>
    <w:rsid w:val="007225D1"/>
    <w:rsid w:val="00727725"/>
    <w:rsid w:val="00727AD8"/>
    <w:rsid w:val="007304C6"/>
    <w:rsid w:val="007308E5"/>
    <w:rsid w:val="00731FCF"/>
    <w:rsid w:val="0073355E"/>
    <w:rsid w:val="00736D09"/>
    <w:rsid w:val="00745C0E"/>
    <w:rsid w:val="00746DD7"/>
    <w:rsid w:val="00751C8E"/>
    <w:rsid w:val="00753E4F"/>
    <w:rsid w:val="007544CB"/>
    <w:rsid w:val="00761FAC"/>
    <w:rsid w:val="00763748"/>
    <w:rsid w:val="00775633"/>
    <w:rsid w:val="00777542"/>
    <w:rsid w:val="00781DAC"/>
    <w:rsid w:val="007853E9"/>
    <w:rsid w:val="007876E4"/>
    <w:rsid w:val="00791B99"/>
    <w:rsid w:val="007A34B8"/>
    <w:rsid w:val="007A553B"/>
    <w:rsid w:val="007A5DD5"/>
    <w:rsid w:val="007B2376"/>
    <w:rsid w:val="007B4CE9"/>
    <w:rsid w:val="007B4D89"/>
    <w:rsid w:val="007B60A7"/>
    <w:rsid w:val="007C1A6A"/>
    <w:rsid w:val="007C5BF1"/>
    <w:rsid w:val="007C62B0"/>
    <w:rsid w:val="007D28B5"/>
    <w:rsid w:val="007D4DB2"/>
    <w:rsid w:val="007D65E7"/>
    <w:rsid w:val="007E1262"/>
    <w:rsid w:val="007E2513"/>
    <w:rsid w:val="007F0A0E"/>
    <w:rsid w:val="007F543D"/>
    <w:rsid w:val="007F7D59"/>
    <w:rsid w:val="008004E4"/>
    <w:rsid w:val="0080064A"/>
    <w:rsid w:val="00803CF5"/>
    <w:rsid w:val="00806AF1"/>
    <w:rsid w:val="00807D63"/>
    <w:rsid w:val="00811F42"/>
    <w:rsid w:val="00820601"/>
    <w:rsid w:val="00823D31"/>
    <w:rsid w:val="00824C00"/>
    <w:rsid w:val="00825083"/>
    <w:rsid w:val="00827A8F"/>
    <w:rsid w:val="0083053D"/>
    <w:rsid w:val="00833401"/>
    <w:rsid w:val="0083360B"/>
    <w:rsid w:val="00833D6E"/>
    <w:rsid w:val="00833F5B"/>
    <w:rsid w:val="00840871"/>
    <w:rsid w:val="00840C53"/>
    <w:rsid w:val="00841865"/>
    <w:rsid w:val="00842280"/>
    <w:rsid w:val="008428CA"/>
    <w:rsid w:val="00843519"/>
    <w:rsid w:val="008458CD"/>
    <w:rsid w:val="0084766C"/>
    <w:rsid w:val="00854AD9"/>
    <w:rsid w:val="00854B97"/>
    <w:rsid w:val="0086079F"/>
    <w:rsid w:val="00861693"/>
    <w:rsid w:val="00863C7D"/>
    <w:rsid w:val="00864590"/>
    <w:rsid w:val="008665B1"/>
    <w:rsid w:val="00877F55"/>
    <w:rsid w:val="00880B82"/>
    <w:rsid w:val="00884793"/>
    <w:rsid w:val="00886DD9"/>
    <w:rsid w:val="00893FCA"/>
    <w:rsid w:val="00895D52"/>
    <w:rsid w:val="008A0321"/>
    <w:rsid w:val="008A0778"/>
    <w:rsid w:val="008A1967"/>
    <w:rsid w:val="008B2E4F"/>
    <w:rsid w:val="008B557B"/>
    <w:rsid w:val="008B7BB4"/>
    <w:rsid w:val="008C0201"/>
    <w:rsid w:val="008C125C"/>
    <w:rsid w:val="008C2D0B"/>
    <w:rsid w:val="008C301C"/>
    <w:rsid w:val="008C39C4"/>
    <w:rsid w:val="008C6CCD"/>
    <w:rsid w:val="008D1FF3"/>
    <w:rsid w:val="008D2F0F"/>
    <w:rsid w:val="008D4A4C"/>
    <w:rsid w:val="008D7FAD"/>
    <w:rsid w:val="008E2887"/>
    <w:rsid w:val="008E491D"/>
    <w:rsid w:val="008E4E55"/>
    <w:rsid w:val="008E5EAE"/>
    <w:rsid w:val="008E6BE1"/>
    <w:rsid w:val="008F0EE9"/>
    <w:rsid w:val="00900A79"/>
    <w:rsid w:val="00901694"/>
    <w:rsid w:val="00901D43"/>
    <w:rsid w:val="00902BCC"/>
    <w:rsid w:val="00906566"/>
    <w:rsid w:val="009106D1"/>
    <w:rsid w:val="00916874"/>
    <w:rsid w:val="0091757F"/>
    <w:rsid w:val="00917AD6"/>
    <w:rsid w:val="0092315F"/>
    <w:rsid w:val="00924F9F"/>
    <w:rsid w:val="00925876"/>
    <w:rsid w:val="00925CFB"/>
    <w:rsid w:val="00935F6E"/>
    <w:rsid w:val="009363C9"/>
    <w:rsid w:val="00936BCD"/>
    <w:rsid w:val="009419E7"/>
    <w:rsid w:val="0096178E"/>
    <w:rsid w:val="009617C8"/>
    <w:rsid w:val="009617CD"/>
    <w:rsid w:val="009629CF"/>
    <w:rsid w:val="00962B94"/>
    <w:rsid w:val="009649EB"/>
    <w:rsid w:val="00964AA9"/>
    <w:rsid w:val="00967BC0"/>
    <w:rsid w:val="00971991"/>
    <w:rsid w:val="00974E9C"/>
    <w:rsid w:val="009767D3"/>
    <w:rsid w:val="009800AC"/>
    <w:rsid w:val="00980F87"/>
    <w:rsid w:val="00983913"/>
    <w:rsid w:val="00990DA4"/>
    <w:rsid w:val="00994042"/>
    <w:rsid w:val="00994DA2"/>
    <w:rsid w:val="00995496"/>
    <w:rsid w:val="0099731E"/>
    <w:rsid w:val="009A10AA"/>
    <w:rsid w:val="009A3EF5"/>
    <w:rsid w:val="009A5593"/>
    <w:rsid w:val="009A62DB"/>
    <w:rsid w:val="009B4590"/>
    <w:rsid w:val="009B52A8"/>
    <w:rsid w:val="009C0257"/>
    <w:rsid w:val="009C044A"/>
    <w:rsid w:val="009C0784"/>
    <w:rsid w:val="009C0DF2"/>
    <w:rsid w:val="009C124E"/>
    <w:rsid w:val="009D11DE"/>
    <w:rsid w:val="009D295B"/>
    <w:rsid w:val="009D2B68"/>
    <w:rsid w:val="009D3DFD"/>
    <w:rsid w:val="009D6256"/>
    <w:rsid w:val="009E0287"/>
    <w:rsid w:val="009E1E42"/>
    <w:rsid w:val="009E3306"/>
    <w:rsid w:val="009F284D"/>
    <w:rsid w:val="009F3AFE"/>
    <w:rsid w:val="00A00AB5"/>
    <w:rsid w:val="00A01417"/>
    <w:rsid w:val="00A02BEF"/>
    <w:rsid w:val="00A037BE"/>
    <w:rsid w:val="00A03E99"/>
    <w:rsid w:val="00A06A43"/>
    <w:rsid w:val="00A1242F"/>
    <w:rsid w:val="00A14109"/>
    <w:rsid w:val="00A16134"/>
    <w:rsid w:val="00A165D8"/>
    <w:rsid w:val="00A16E45"/>
    <w:rsid w:val="00A16FB4"/>
    <w:rsid w:val="00A1776F"/>
    <w:rsid w:val="00A17D84"/>
    <w:rsid w:val="00A2035A"/>
    <w:rsid w:val="00A21EB8"/>
    <w:rsid w:val="00A23767"/>
    <w:rsid w:val="00A23CE8"/>
    <w:rsid w:val="00A25DCA"/>
    <w:rsid w:val="00A321F0"/>
    <w:rsid w:val="00A32A19"/>
    <w:rsid w:val="00A33998"/>
    <w:rsid w:val="00A37F8B"/>
    <w:rsid w:val="00A43482"/>
    <w:rsid w:val="00A434BD"/>
    <w:rsid w:val="00A443AC"/>
    <w:rsid w:val="00A44D05"/>
    <w:rsid w:val="00A44EEA"/>
    <w:rsid w:val="00A46201"/>
    <w:rsid w:val="00A4648D"/>
    <w:rsid w:val="00A4672D"/>
    <w:rsid w:val="00A479BC"/>
    <w:rsid w:val="00A50E3A"/>
    <w:rsid w:val="00A603FB"/>
    <w:rsid w:val="00A62ADD"/>
    <w:rsid w:val="00A65AF6"/>
    <w:rsid w:val="00A65C79"/>
    <w:rsid w:val="00A65CCC"/>
    <w:rsid w:val="00A6698B"/>
    <w:rsid w:val="00A66B7B"/>
    <w:rsid w:val="00A6744C"/>
    <w:rsid w:val="00A67FFD"/>
    <w:rsid w:val="00A703AF"/>
    <w:rsid w:val="00A7286B"/>
    <w:rsid w:val="00A72FD6"/>
    <w:rsid w:val="00A7432C"/>
    <w:rsid w:val="00A74575"/>
    <w:rsid w:val="00A75A7F"/>
    <w:rsid w:val="00A75D29"/>
    <w:rsid w:val="00A76A66"/>
    <w:rsid w:val="00A813A3"/>
    <w:rsid w:val="00A816D3"/>
    <w:rsid w:val="00A81A10"/>
    <w:rsid w:val="00A9266B"/>
    <w:rsid w:val="00A968C4"/>
    <w:rsid w:val="00A96C89"/>
    <w:rsid w:val="00A96D5D"/>
    <w:rsid w:val="00AA0200"/>
    <w:rsid w:val="00AA50BF"/>
    <w:rsid w:val="00AA66C2"/>
    <w:rsid w:val="00AA67BA"/>
    <w:rsid w:val="00AA7667"/>
    <w:rsid w:val="00AB1DA2"/>
    <w:rsid w:val="00AB2C07"/>
    <w:rsid w:val="00AB544C"/>
    <w:rsid w:val="00AB6626"/>
    <w:rsid w:val="00AC2E43"/>
    <w:rsid w:val="00AC3ADB"/>
    <w:rsid w:val="00AD46C9"/>
    <w:rsid w:val="00AE1417"/>
    <w:rsid w:val="00AE1989"/>
    <w:rsid w:val="00AE354E"/>
    <w:rsid w:val="00AF1C2F"/>
    <w:rsid w:val="00AF328D"/>
    <w:rsid w:val="00B03CA8"/>
    <w:rsid w:val="00B044F9"/>
    <w:rsid w:val="00B049C9"/>
    <w:rsid w:val="00B05EC2"/>
    <w:rsid w:val="00B06D14"/>
    <w:rsid w:val="00B1207F"/>
    <w:rsid w:val="00B1366B"/>
    <w:rsid w:val="00B15A5D"/>
    <w:rsid w:val="00B15AE3"/>
    <w:rsid w:val="00B20370"/>
    <w:rsid w:val="00B206E5"/>
    <w:rsid w:val="00B21322"/>
    <w:rsid w:val="00B233D5"/>
    <w:rsid w:val="00B25891"/>
    <w:rsid w:val="00B26C0E"/>
    <w:rsid w:val="00B3197A"/>
    <w:rsid w:val="00B34191"/>
    <w:rsid w:val="00B35BE4"/>
    <w:rsid w:val="00B4216E"/>
    <w:rsid w:val="00B5057A"/>
    <w:rsid w:val="00B551FC"/>
    <w:rsid w:val="00B55F5C"/>
    <w:rsid w:val="00B60C35"/>
    <w:rsid w:val="00B63335"/>
    <w:rsid w:val="00B63403"/>
    <w:rsid w:val="00B71129"/>
    <w:rsid w:val="00B736BF"/>
    <w:rsid w:val="00B74F70"/>
    <w:rsid w:val="00B76858"/>
    <w:rsid w:val="00B76B4C"/>
    <w:rsid w:val="00B80BF2"/>
    <w:rsid w:val="00B827B2"/>
    <w:rsid w:val="00B84A74"/>
    <w:rsid w:val="00B91FB4"/>
    <w:rsid w:val="00B95AF0"/>
    <w:rsid w:val="00B95E5F"/>
    <w:rsid w:val="00BA2B7A"/>
    <w:rsid w:val="00BA509A"/>
    <w:rsid w:val="00BA6B27"/>
    <w:rsid w:val="00BB00E8"/>
    <w:rsid w:val="00BB12AD"/>
    <w:rsid w:val="00BB4A4D"/>
    <w:rsid w:val="00BB67BF"/>
    <w:rsid w:val="00BB72E2"/>
    <w:rsid w:val="00BB7805"/>
    <w:rsid w:val="00BC0671"/>
    <w:rsid w:val="00BC0C90"/>
    <w:rsid w:val="00BC7D1A"/>
    <w:rsid w:val="00BD296D"/>
    <w:rsid w:val="00BD3A63"/>
    <w:rsid w:val="00BD3C33"/>
    <w:rsid w:val="00BD46E2"/>
    <w:rsid w:val="00BD5ABF"/>
    <w:rsid w:val="00BD7F62"/>
    <w:rsid w:val="00BE00BB"/>
    <w:rsid w:val="00BE01AE"/>
    <w:rsid w:val="00BE139C"/>
    <w:rsid w:val="00BE4525"/>
    <w:rsid w:val="00BE5833"/>
    <w:rsid w:val="00BF07BB"/>
    <w:rsid w:val="00BF1BD1"/>
    <w:rsid w:val="00BF2566"/>
    <w:rsid w:val="00BF51B4"/>
    <w:rsid w:val="00C001A1"/>
    <w:rsid w:val="00C067C1"/>
    <w:rsid w:val="00C06EFF"/>
    <w:rsid w:val="00C07D30"/>
    <w:rsid w:val="00C10568"/>
    <w:rsid w:val="00C12DE3"/>
    <w:rsid w:val="00C13291"/>
    <w:rsid w:val="00C2036F"/>
    <w:rsid w:val="00C232B5"/>
    <w:rsid w:val="00C23562"/>
    <w:rsid w:val="00C23FB0"/>
    <w:rsid w:val="00C24CFE"/>
    <w:rsid w:val="00C30DE9"/>
    <w:rsid w:val="00C33A6F"/>
    <w:rsid w:val="00C36B79"/>
    <w:rsid w:val="00C436BC"/>
    <w:rsid w:val="00C467BF"/>
    <w:rsid w:val="00C51E4A"/>
    <w:rsid w:val="00C55C02"/>
    <w:rsid w:val="00C5653F"/>
    <w:rsid w:val="00C62A5C"/>
    <w:rsid w:val="00C65831"/>
    <w:rsid w:val="00C76FA5"/>
    <w:rsid w:val="00C82197"/>
    <w:rsid w:val="00C827C4"/>
    <w:rsid w:val="00C936DF"/>
    <w:rsid w:val="00CA184B"/>
    <w:rsid w:val="00CA56B5"/>
    <w:rsid w:val="00CA5FB0"/>
    <w:rsid w:val="00CB3D1B"/>
    <w:rsid w:val="00CC0246"/>
    <w:rsid w:val="00CC16D1"/>
    <w:rsid w:val="00CC2549"/>
    <w:rsid w:val="00CC2CC5"/>
    <w:rsid w:val="00CC3703"/>
    <w:rsid w:val="00CC41E4"/>
    <w:rsid w:val="00CC533C"/>
    <w:rsid w:val="00CD195B"/>
    <w:rsid w:val="00CD2A8E"/>
    <w:rsid w:val="00CD3149"/>
    <w:rsid w:val="00CD4980"/>
    <w:rsid w:val="00CE2371"/>
    <w:rsid w:val="00CE3A02"/>
    <w:rsid w:val="00CF0126"/>
    <w:rsid w:val="00CF178B"/>
    <w:rsid w:val="00CF182E"/>
    <w:rsid w:val="00CF2278"/>
    <w:rsid w:val="00CF2B3A"/>
    <w:rsid w:val="00CF35F7"/>
    <w:rsid w:val="00CF621B"/>
    <w:rsid w:val="00D03EBB"/>
    <w:rsid w:val="00D10737"/>
    <w:rsid w:val="00D10FCA"/>
    <w:rsid w:val="00D1689D"/>
    <w:rsid w:val="00D17D7C"/>
    <w:rsid w:val="00D2328D"/>
    <w:rsid w:val="00D25667"/>
    <w:rsid w:val="00D3009C"/>
    <w:rsid w:val="00D30CED"/>
    <w:rsid w:val="00D347F1"/>
    <w:rsid w:val="00D36770"/>
    <w:rsid w:val="00D41E4F"/>
    <w:rsid w:val="00D4285B"/>
    <w:rsid w:val="00D42B55"/>
    <w:rsid w:val="00D43315"/>
    <w:rsid w:val="00D43A19"/>
    <w:rsid w:val="00D44360"/>
    <w:rsid w:val="00D44C5B"/>
    <w:rsid w:val="00D45B02"/>
    <w:rsid w:val="00D47367"/>
    <w:rsid w:val="00D47929"/>
    <w:rsid w:val="00D536CB"/>
    <w:rsid w:val="00D547AD"/>
    <w:rsid w:val="00D54D30"/>
    <w:rsid w:val="00D60776"/>
    <w:rsid w:val="00D63530"/>
    <w:rsid w:val="00D64B95"/>
    <w:rsid w:val="00D7323E"/>
    <w:rsid w:val="00D772E1"/>
    <w:rsid w:val="00D81DA5"/>
    <w:rsid w:val="00D84BC0"/>
    <w:rsid w:val="00D874B7"/>
    <w:rsid w:val="00D90244"/>
    <w:rsid w:val="00D929E6"/>
    <w:rsid w:val="00D93E1F"/>
    <w:rsid w:val="00D94C9D"/>
    <w:rsid w:val="00D96BCF"/>
    <w:rsid w:val="00DA0051"/>
    <w:rsid w:val="00DA4229"/>
    <w:rsid w:val="00DC0360"/>
    <w:rsid w:val="00DC5C10"/>
    <w:rsid w:val="00DC69F2"/>
    <w:rsid w:val="00DE257C"/>
    <w:rsid w:val="00DE2890"/>
    <w:rsid w:val="00DE56D9"/>
    <w:rsid w:val="00DE5B0D"/>
    <w:rsid w:val="00DE767C"/>
    <w:rsid w:val="00DF0ECC"/>
    <w:rsid w:val="00DF19A3"/>
    <w:rsid w:val="00DF1B89"/>
    <w:rsid w:val="00DF1BCD"/>
    <w:rsid w:val="00DF4A29"/>
    <w:rsid w:val="00E10859"/>
    <w:rsid w:val="00E122D1"/>
    <w:rsid w:val="00E1259B"/>
    <w:rsid w:val="00E2163C"/>
    <w:rsid w:val="00E21DB4"/>
    <w:rsid w:val="00E26CB1"/>
    <w:rsid w:val="00E3029D"/>
    <w:rsid w:val="00E3097B"/>
    <w:rsid w:val="00E405FB"/>
    <w:rsid w:val="00E447A4"/>
    <w:rsid w:val="00E44B7C"/>
    <w:rsid w:val="00E5094B"/>
    <w:rsid w:val="00E513A5"/>
    <w:rsid w:val="00E53182"/>
    <w:rsid w:val="00E542D7"/>
    <w:rsid w:val="00E554C4"/>
    <w:rsid w:val="00E602FF"/>
    <w:rsid w:val="00E61D3B"/>
    <w:rsid w:val="00E65930"/>
    <w:rsid w:val="00E65A9C"/>
    <w:rsid w:val="00E667BE"/>
    <w:rsid w:val="00E66D8F"/>
    <w:rsid w:val="00E71CC6"/>
    <w:rsid w:val="00E72E2E"/>
    <w:rsid w:val="00E73D6D"/>
    <w:rsid w:val="00E779BD"/>
    <w:rsid w:val="00E83463"/>
    <w:rsid w:val="00E846B1"/>
    <w:rsid w:val="00E869A4"/>
    <w:rsid w:val="00E9328B"/>
    <w:rsid w:val="00E938B0"/>
    <w:rsid w:val="00E945E1"/>
    <w:rsid w:val="00E96EC6"/>
    <w:rsid w:val="00EA37C6"/>
    <w:rsid w:val="00EA5815"/>
    <w:rsid w:val="00EA7B67"/>
    <w:rsid w:val="00EB3451"/>
    <w:rsid w:val="00EB3659"/>
    <w:rsid w:val="00EB4E34"/>
    <w:rsid w:val="00EB6BB2"/>
    <w:rsid w:val="00EB6D6A"/>
    <w:rsid w:val="00EC6687"/>
    <w:rsid w:val="00ED2947"/>
    <w:rsid w:val="00ED35CD"/>
    <w:rsid w:val="00EE1436"/>
    <w:rsid w:val="00EE20A8"/>
    <w:rsid w:val="00EE3D9F"/>
    <w:rsid w:val="00EE7A57"/>
    <w:rsid w:val="00EF23EB"/>
    <w:rsid w:val="00EF581B"/>
    <w:rsid w:val="00EF610B"/>
    <w:rsid w:val="00EF7B08"/>
    <w:rsid w:val="00F00E71"/>
    <w:rsid w:val="00F03C31"/>
    <w:rsid w:val="00F05212"/>
    <w:rsid w:val="00F0664F"/>
    <w:rsid w:val="00F10CCB"/>
    <w:rsid w:val="00F11EF5"/>
    <w:rsid w:val="00F13DA7"/>
    <w:rsid w:val="00F23FAE"/>
    <w:rsid w:val="00F2700A"/>
    <w:rsid w:val="00F31ED3"/>
    <w:rsid w:val="00F33ED2"/>
    <w:rsid w:val="00F345CE"/>
    <w:rsid w:val="00F35A0D"/>
    <w:rsid w:val="00F41E57"/>
    <w:rsid w:val="00F4272C"/>
    <w:rsid w:val="00F44C09"/>
    <w:rsid w:val="00F45609"/>
    <w:rsid w:val="00F47188"/>
    <w:rsid w:val="00F50B00"/>
    <w:rsid w:val="00F55B3C"/>
    <w:rsid w:val="00F56EA0"/>
    <w:rsid w:val="00F61C6D"/>
    <w:rsid w:val="00F61F17"/>
    <w:rsid w:val="00F6604F"/>
    <w:rsid w:val="00F669E7"/>
    <w:rsid w:val="00F71316"/>
    <w:rsid w:val="00F72353"/>
    <w:rsid w:val="00F73927"/>
    <w:rsid w:val="00F800B3"/>
    <w:rsid w:val="00F80733"/>
    <w:rsid w:val="00F84BF2"/>
    <w:rsid w:val="00F918C7"/>
    <w:rsid w:val="00F94110"/>
    <w:rsid w:val="00FA2F18"/>
    <w:rsid w:val="00FA3054"/>
    <w:rsid w:val="00FA3287"/>
    <w:rsid w:val="00FB0FAC"/>
    <w:rsid w:val="00FB3807"/>
    <w:rsid w:val="00FB421C"/>
    <w:rsid w:val="00FB45B9"/>
    <w:rsid w:val="00FC1016"/>
    <w:rsid w:val="00FC13AF"/>
    <w:rsid w:val="00FC27F2"/>
    <w:rsid w:val="00FC2C9D"/>
    <w:rsid w:val="00FC6C8A"/>
    <w:rsid w:val="00FD1987"/>
    <w:rsid w:val="00FD43BF"/>
    <w:rsid w:val="00FD68C8"/>
    <w:rsid w:val="00FD7A0A"/>
    <w:rsid w:val="00FE5503"/>
    <w:rsid w:val="00FE7509"/>
    <w:rsid w:val="00FE79A8"/>
    <w:rsid w:val="00FF207F"/>
    <w:rsid w:val="00FF5899"/>
    <w:rsid w:val="00FF6526"/>
    <w:rsid w:val="0358E33B"/>
    <w:rsid w:val="0394839B"/>
    <w:rsid w:val="04BA2169"/>
    <w:rsid w:val="05507788"/>
    <w:rsid w:val="0A181F13"/>
    <w:rsid w:val="0C357938"/>
    <w:rsid w:val="0C9206B1"/>
    <w:rsid w:val="0CBEDA73"/>
    <w:rsid w:val="0E6D453C"/>
    <w:rsid w:val="0E731769"/>
    <w:rsid w:val="0EB7B7AC"/>
    <w:rsid w:val="122CCA06"/>
    <w:rsid w:val="129C49CD"/>
    <w:rsid w:val="1300EBC2"/>
    <w:rsid w:val="178B9A27"/>
    <w:rsid w:val="18D82971"/>
    <w:rsid w:val="1C65DC4F"/>
    <w:rsid w:val="1C71F68F"/>
    <w:rsid w:val="1C7CADCF"/>
    <w:rsid w:val="1DDC169E"/>
    <w:rsid w:val="1DE08C40"/>
    <w:rsid w:val="1FDDB89B"/>
    <w:rsid w:val="1FF55EEE"/>
    <w:rsid w:val="21311BD1"/>
    <w:rsid w:val="21EAF11D"/>
    <w:rsid w:val="23C44126"/>
    <w:rsid w:val="28908174"/>
    <w:rsid w:val="28F83B34"/>
    <w:rsid w:val="2E89B29F"/>
    <w:rsid w:val="2E8A4A1E"/>
    <w:rsid w:val="2ECA79C9"/>
    <w:rsid w:val="2F042AF0"/>
    <w:rsid w:val="34DE236D"/>
    <w:rsid w:val="361E8B5F"/>
    <w:rsid w:val="362E6C0A"/>
    <w:rsid w:val="373E6A3F"/>
    <w:rsid w:val="3AFF7B6B"/>
    <w:rsid w:val="3BAA5B17"/>
    <w:rsid w:val="3BE28CF9"/>
    <w:rsid w:val="3E2B0959"/>
    <w:rsid w:val="3E89AE01"/>
    <w:rsid w:val="3F85092D"/>
    <w:rsid w:val="4165D424"/>
    <w:rsid w:val="44AE0EB2"/>
    <w:rsid w:val="4568F023"/>
    <w:rsid w:val="46CD16D9"/>
    <w:rsid w:val="48F940DB"/>
    <w:rsid w:val="49E61CDA"/>
    <w:rsid w:val="4A59B0A5"/>
    <w:rsid w:val="4A70512C"/>
    <w:rsid w:val="4C35D94C"/>
    <w:rsid w:val="502D5500"/>
    <w:rsid w:val="505EFE23"/>
    <w:rsid w:val="509072FC"/>
    <w:rsid w:val="529D590A"/>
    <w:rsid w:val="5409659B"/>
    <w:rsid w:val="54D5520D"/>
    <w:rsid w:val="54F9DC84"/>
    <w:rsid w:val="557EB355"/>
    <w:rsid w:val="568642B2"/>
    <w:rsid w:val="575C7F93"/>
    <w:rsid w:val="5A5A8014"/>
    <w:rsid w:val="5AF264C0"/>
    <w:rsid w:val="5D7C2C3D"/>
    <w:rsid w:val="5E3E2083"/>
    <w:rsid w:val="602E1181"/>
    <w:rsid w:val="619D8330"/>
    <w:rsid w:val="623D7E75"/>
    <w:rsid w:val="65AF2CDD"/>
    <w:rsid w:val="65F714DE"/>
    <w:rsid w:val="67246966"/>
    <w:rsid w:val="67429028"/>
    <w:rsid w:val="6776FB79"/>
    <w:rsid w:val="68883A49"/>
    <w:rsid w:val="69FD0394"/>
    <w:rsid w:val="6A5203EC"/>
    <w:rsid w:val="6AAE071E"/>
    <w:rsid w:val="6BCE1AE8"/>
    <w:rsid w:val="6CF5A1E4"/>
    <w:rsid w:val="6D4FBA6C"/>
    <w:rsid w:val="6DBC6218"/>
    <w:rsid w:val="6E1218F1"/>
    <w:rsid w:val="6EC3E7DA"/>
    <w:rsid w:val="7017106F"/>
    <w:rsid w:val="70624F0D"/>
    <w:rsid w:val="70AE82C6"/>
    <w:rsid w:val="71C19D67"/>
    <w:rsid w:val="72E3C088"/>
    <w:rsid w:val="74538B42"/>
    <w:rsid w:val="74807EC6"/>
    <w:rsid w:val="7492226C"/>
    <w:rsid w:val="751BC046"/>
    <w:rsid w:val="7521DFBC"/>
    <w:rsid w:val="7529B9D1"/>
    <w:rsid w:val="79C64F58"/>
    <w:rsid w:val="79D858B9"/>
    <w:rsid w:val="7BFDD57E"/>
    <w:rsid w:val="7C22AD8D"/>
    <w:rsid w:val="7C43ECA9"/>
    <w:rsid w:val="7CC89E3A"/>
    <w:rsid w:val="7FE03CA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38B205"/>
  <w15:chartTrackingRefBased/>
  <w15:docId w15:val="{E09EE630-28A5-49A6-9B19-C65C1BCF2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rsid w:val="00451EDA"/>
    <w:pPr>
      <w:keepNext/>
      <w:numPr>
        <w:numId w:val="4"/>
      </w:numPr>
      <w:outlineLvl w:val="0"/>
    </w:pPr>
    <w:rPr>
      <w:b/>
      <w:kern w:val="28"/>
      <w:sz w:val="28"/>
    </w:rPr>
  </w:style>
  <w:style w:type="paragraph" w:styleId="Heading2">
    <w:name w:val="heading 2"/>
    <w:basedOn w:val="Normal"/>
    <w:next w:val="Normal"/>
    <w:link w:val="Heading2Char"/>
    <w:qFormat/>
    <w:rsid w:val="00451EDA"/>
    <w:pPr>
      <w:keepNext/>
      <w:numPr>
        <w:ilvl w:val="1"/>
        <w:numId w:val="4"/>
      </w:numPr>
      <w:outlineLvl w:val="1"/>
    </w:pPr>
    <w:rPr>
      <w:b/>
      <w:i/>
      <w:sz w:val="24"/>
    </w:rPr>
  </w:style>
  <w:style w:type="paragraph" w:styleId="Heading3">
    <w:name w:val="heading 3"/>
    <w:basedOn w:val="Normal"/>
    <w:link w:val="Heading3Char"/>
    <w:qFormat/>
    <w:rsid w:val="00451EDA"/>
    <w:pPr>
      <w:keepNext/>
      <w:numPr>
        <w:ilvl w:val="2"/>
        <w:numId w:val="4"/>
      </w:numPr>
      <w:outlineLvl w:val="2"/>
    </w:pPr>
  </w:style>
  <w:style w:type="paragraph" w:styleId="Heading4">
    <w:name w:val="heading 4"/>
    <w:basedOn w:val="Normal"/>
    <w:next w:val="Normal"/>
    <w:qFormat/>
    <w:pPr>
      <w:keepNext/>
      <w:numPr>
        <w:ilvl w:val="3"/>
        <w:numId w:val="4"/>
      </w:numPr>
      <w:outlineLvl w:val="3"/>
    </w:pPr>
  </w:style>
  <w:style w:type="paragraph" w:styleId="Heading5">
    <w:name w:val="heading 5"/>
    <w:basedOn w:val="Normal"/>
    <w:next w:val="Normal"/>
    <w:qFormat/>
    <w:pPr>
      <w:outlineLvl w:val="4"/>
    </w:pPr>
    <w:rPr>
      <w:b/>
      <w:i/>
      <w:sz w:val="24"/>
    </w:rPr>
  </w:style>
  <w:style w:type="paragraph" w:styleId="Heading6">
    <w:name w:val="heading 6"/>
    <w:basedOn w:val="Normal"/>
    <w:next w:val="Normal"/>
    <w:qFormat/>
    <w:pPr>
      <w:spacing w:before="240" w:after="60"/>
      <w:outlineLvl w:val="5"/>
    </w:pPr>
    <w:rPr>
      <w:b/>
      <w:i/>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spacing w:before="240" w:after="60"/>
      <w:outlineLvl w:val="7"/>
    </w:pPr>
    <w:rPr>
      <w:b/>
    </w:rPr>
  </w:style>
  <w:style w:type="paragraph" w:styleId="Heading9">
    <w:name w:val="heading 9"/>
    <w:basedOn w:val="Normal"/>
    <w:next w:val="Normal"/>
    <w:qFormat/>
    <w:pPr>
      <w:numPr>
        <w:ilvl w:val="8"/>
        <w:numId w:val="4"/>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2">
    <w:name w:val="Body Text 2"/>
    <w:basedOn w:val="Normal"/>
    <w:rPr>
      <w:b/>
      <w:sz w:val="28"/>
    </w:rPr>
  </w:style>
  <w:style w:type="paragraph" w:customStyle="1" w:styleId="Head2">
    <w:name w:val="Head 2"/>
    <w:basedOn w:val="Normal"/>
    <w:pPr>
      <w:keepNext/>
      <w:keepLines/>
      <w:spacing w:after="0"/>
      <w:jc w:val="both"/>
    </w:pPr>
    <w:rPr>
      <w:b/>
      <w:sz w:val="22"/>
    </w:rPr>
  </w:style>
  <w:style w:type="paragraph" w:customStyle="1" w:styleId="BulletList">
    <w:name w:val="Bullet List"/>
    <w:basedOn w:val="Normal"/>
    <w:pPr>
      <w:numPr>
        <w:numId w:val="19"/>
      </w:numPr>
    </w:pPr>
  </w:style>
  <w:style w:type="paragraph" w:styleId="BalloonText">
    <w:name w:val="Balloon Text"/>
    <w:basedOn w:val="Normal"/>
    <w:semiHidden/>
    <w:rPr>
      <w:rFonts w:ascii="Tahoma" w:hAnsi="Tahoma" w:cs="Tahoma"/>
      <w:sz w:val="16"/>
      <w:szCs w:val="16"/>
    </w:rPr>
  </w:style>
  <w:style w:type="paragraph" w:customStyle="1" w:styleId="Left15">
    <w:name w:val="Left 1.5"/>
    <w:basedOn w:val="Normal"/>
    <w:pPr>
      <w:spacing w:before="120" w:after="240"/>
      <w:ind w:left="851"/>
    </w:pPr>
  </w:style>
  <w:style w:type="paragraph" w:styleId="Revision">
    <w:name w:val="Revision"/>
    <w:hidden/>
    <w:uiPriority w:val="99"/>
    <w:semiHidden/>
    <w:rsid w:val="00863C7D"/>
    <w:rPr>
      <w:rFonts w:ascii="Arial" w:hAnsi="Arial"/>
      <w:lang w:eastAsia="en-US"/>
    </w:rPr>
  </w:style>
  <w:style w:type="paragraph" w:styleId="CommentText">
    <w:name w:val="annotation text"/>
    <w:basedOn w:val="Normal"/>
    <w:link w:val="CommentTextChar"/>
  </w:style>
  <w:style w:type="character" w:customStyle="1" w:styleId="CommentTextChar">
    <w:name w:val="Comment Text Char"/>
    <w:basedOn w:val="DefaultParagraphFont"/>
    <w:link w:val="CommentText"/>
    <w:rPr>
      <w:rFonts w:ascii="Arial" w:hAnsi="Arial"/>
      <w:lang w:eastAsia="en-US"/>
    </w:rPr>
  </w:style>
  <w:style w:type="character" w:styleId="CommentReference">
    <w:name w:val="annotation reference"/>
    <w:basedOn w:val="DefaultParagraphFont"/>
    <w:rPr>
      <w:sz w:val="16"/>
      <w:szCs w:val="16"/>
    </w:rPr>
  </w:style>
  <w:style w:type="paragraph" w:styleId="CommentSubject">
    <w:name w:val="annotation subject"/>
    <w:basedOn w:val="CommentText"/>
    <w:next w:val="CommentText"/>
    <w:link w:val="CommentSubjectChar"/>
    <w:rsid w:val="00451EDA"/>
    <w:rPr>
      <w:b/>
      <w:bCs/>
    </w:rPr>
  </w:style>
  <w:style w:type="character" w:customStyle="1" w:styleId="CommentSubjectChar">
    <w:name w:val="Comment Subject Char"/>
    <w:basedOn w:val="CommentTextChar"/>
    <w:link w:val="CommentSubject"/>
    <w:rsid w:val="00451EDA"/>
    <w:rPr>
      <w:rFonts w:ascii="Arial" w:hAnsi="Arial"/>
      <w:b/>
      <w:bCs/>
      <w:lang w:eastAsia="en-US"/>
    </w:rPr>
  </w:style>
  <w:style w:type="character" w:customStyle="1" w:styleId="Heading3Char">
    <w:name w:val="Heading 3 Char"/>
    <w:basedOn w:val="DefaultParagraphFont"/>
    <w:link w:val="Heading3"/>
    <w:rsid w:val="00761FAC"/>
    <w:rPr>
      <w:rFonts w:ascii="Arial" w:hAnsi="Arial"/>
      <w:lang w:eastAsia="en-US"/>
    </w:rPr>
  </w:style>
  <w:style w:type="character" w:customStyle="1" w:styleId="Heading2Char">
    <w:name w:val="Heading 2 Char"/>
    <w:basedOn w:val="DefaultParagraphFont"/>
    <w:link w:val="Heading2"/>
    <w:rsid w:val="00D43A19"/>
    <w:rPr>
      <w:rFonts w:ascii="Arial" w:hAnsi="Arial"/>
      <w:b/>
      <w:i/>
      <w:sz w:val="24"/>
      <w:lang w:eastAsia="en-US"/>
    </w:rPr>
  </w:style>
  <w:style w:type="character" w:styleId="Mention">
    <w:name w:val="Mention"/>
    <w:basedOn w:val="DefaultParagraphFont"/>
    <w:uiPriority w:val="99"/>
    <w:unhideWhenUsed/>
    <w:rsid w:val="00E73D6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package" Target="embeddings/Microsoft_Visio_Drawing.vsdx"/><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e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3D37DB2E824E841AA9D7C8250A8DF90" ma:contentTypeVersion="3" ma:contentTypeDescription="Create a new document." ma:contentTypeScope="" ma:versionID="75b10fcbab2959ba8cb3297306d597e9">
  <xsd:schema xmlns:xsd="http://www.w3.org/2001/XMLSchema" xmlns:xs="http://www.w3.org/2001/XMLSchema" xmlns:p="http://schemas.microsoft.com/office/2006/metadata/properties" xmlns:ns2="3f6024f2-ec53-42bf-9fc5-b1e570b27390" xmlns:ns3="97b6fe81-1556-4112-94ca-31043ca39b71" xmlns:ns4="303642a2-a73e-4b0e-aad1-46256d6943d4" targetNamespace="http://schemas.microsoft.com/office/2006/metadata/properties" ma:root="true" ma:fieldsID="ae1a4193cb3819f9613643da163ce781" ns2:_="" ns3:_="" ns4:_="">
    <xsd:import namespace="3f6024f2-ec53-42bf-9fc5-b1e570b27390"/>
    <xsd:import namespace="97b6fe81-1556-4112-94ca-31043ca39b71"/>
    <xsd:import namespace="303642a2-a73e-4b0e-aad1-46256d6943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03642a2-a73e-4b0e-aad1-46256d6943d4" elementFormDefault="qualified">
    <xsd:import namespace="http://schemas.microsoft.com/office/2006/documentManagement/types"/>
    <xsd:import namespace="http://schemas.microsoft.com/office/infopath/2007/PartnerControls"/>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9BC187-4903-4EB0-8651-7D535479EAA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0E588A3-DD3D-4F4C-9305-E8BFBB7D71B0}">
  <ds:schemaRefs>
    <ds:schemaRef ds:uri="http://schemas.openxmlformats.org/officeDocument/2006/bibliography"/>
  </ds:schemaRefs>
</ds:datastoreItem>
</file>

<file path=customXml/itemProps3.xml><?xml version="1.0" encoding="utf-8"?>
<ds:datastoreItem xmlns:ds="http://schemas.openxmlformats.org/officeDocument/2006/customXml" ds:itemID="{96A54FC0-3BE5-4CA7-ACD2-5E5C8DA30958}">
  <ds:schemaRefs>
    <ds:schemaRef ds:uri="http://schemas.microsoft.com/sharepoint/v3/contenttype/forms"/>
  </ds:schemaRefs>
</ds:datastoreItem>
</file>

<file path=customXml/itemProps4.xml><?xml version="1.0" encoding="utf-8"?>
<ds:datastoreItem xmlns:ds="http://schemas.openxmlformats.org/officeDocument/2006/customXml" ds:itemID="{86FA0E16-06A2-4E0E-985C-500DBF427F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303642a2-a73e-4b0e-aad1-46256d6943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9</Pages>
  <Words>1976</Words>
  <Characters>10337</Characters>
  <Application>Microsoft Office Word</Application>
  <DocSecurity>0</DocSecurity>
  <Lines>273</Lines>
  <Paragraphs>131</Paragraphs>
  <ScaleCrop>false</ScaleCrop>
  <Company>NGC</Company>
  <LinksUpToDate>false</LinksUpToDate>
  <CharactersWithSpaces>12219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sheet is to be added during drafting of detailed DG process]</dc:title>
  <dc:subject/>
  <dc:creator>Peaceful</dc:creator>
  <cp:keywords/>
  <cp:lastModifiedBy>Kat Higby [NESO]</cp:lastModifiedBy>
  <cp:revision>234</cp:revision>
  <cp:lastPrinted>2023-04-12T06:45:00Z</cp:lastPrinted>
  <dcterms:created xsi:type="dcterms:W3CDTF">2024-11-21T13:27:00Z</dcterms:created>
  <dcterms:modified xsi:type="dcterms:W3CDTF">2025-10-21T14:17:00Z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IconOverlay">
    <vt:lpwstr/>
  </property>
  <property fmtid="{D5CDD505-2E9C-101B-9397-08002B2CF9AE}" pid="4" name="test">
    <vt:lpwstr/>
  </property>
  <property fmtid="{D5CDD505-2E9C-101B-9397-08002B2CF9AE}" pid="5" name="ContentTypeId">
    <vt:lpwstr>0x01010073D37DB2E824E841AA9D7C8250A8DF90</vt:lpwstr>
  </property>
  <property fmtid="{D5CDD505-2E9C-101B-9397-08002B2CF9AE}" pid="6" name="MediaServiceImageTags">
    <vt:lpwstr/>
  </property>
  <property fmtid="{D5CDD505-2E9C-101B-9397-08002B2CF9AE}" pid="7" name="docLang">
    <vt:lpwstr>en</vt:lpwstr>
  </property>
</Properties>
</file>